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A993E7" w14:textId="77777777" w:rsidR="006C7754" w:rsidRDefault="00461DA2" w:rsidP="006C7754">
      <w:pPr>
        <w:jc w:val="center"/>
        <w:rPr>
          <w:i/>
          <w:noProof/>
          <w:lang w:val="es-CL" w:eastAsia="es-CL"/>
        </w:rPr>
      </w:pPr>
      <w:r>
        <w:rPr>
          <w:noProof/>
          <w:lang w:val="es-CL" w:eastAsia="es-CL"/>
        </w:rPr>
        <w:drawing>
          <wp:inline distT="0" distB="0" distL="0" distR="0" wp14:anchorId="76A99746" wp14:editId="76A99747">
            <wp:extent cx="762000" cy="971550"/>
            <wp:effectExtent l="0" t="0" r="0" b="0"/>
            <wp:docPr id="2" name="Imagen 3" descr="cid:image006.jpg@01D1F92A.76A1C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3" descr="cid:image006.jpg@01D1F92A.76A1C17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762000" cy="971550"/>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76A993E8" w14:textId="77777777" w:rsidR="00461DA2" w:rsidRPr="006C7754" w:rsidRDefault="00461DA2" w:rsidP="006C7754">
      <w:pPr>
        <w:jc w:val="center"/>
        <w:rPr>
          <w:noProof/>
          <w:lang w:val="es-CL" w:eastAsia="es-CL"/>
        </w:rPr>
      </w:pPr>
    </w:p>
    <w:p w14:paraId="76A993E9" w14:textId="77777777" w:rsidR="00F43EE5" w:rsidRDefault="00F43EE5" w:rsidP="00F43EE5">
      <w:pPr>
        <w:jc w:val="center"/>
        <w:rPr>
          <w:rFonts w:ascii="Arial" w:hAnsi="Arial" w:cs="Arial"/>
          <w:b/>
        </w:rPr>
      </w:pPr>
      <w:r>
        <w:rPr>
          <w:rFonts w:ascii="Arial" w:hAnsi="Arial" w:cs="Arial"/>
          <w:b/>
        </w:rPr>
        <w:t>CORPORACIÓN NACIONAL DEL COBRE DE CHILE</w:t>
      </w:r>
    </w:p>
    <w:p w14:paraId="76A993EA" w14:textId="77777777" w:rsidR="000C713B" w:rsidRDefault="000C713B" w:rsidP="00F43EE5">
      <w:pPr>
        <w:jc w:val="center"/>
        <w:rPr>
          <w:rFonts w:ascii="Arial" w:hAnsi="Arial" w:cs="Arial"/>
          <w:b/>
        </w:rPr>
      </w:pPr>
    </w:p>
    <w:p w14:paraId="76A993EB" w14:textId="77777777" w:rsidR="000C713B" w:rsidRDefault="000C713B" w:rsidP="00F43EE5">
      <w:pPr>
        <w:jc w:val="center"/>
        <w:rPr>
          <w:rFonts w:ascii="Arial" w:hAnsi="Arial" w:cs="Arial"/>
          <w:b/>
        </w:rPr>
      </w:pPr>
    </w:p>
    <w:p w14:paraId="76A993EC" w14:textId="77777777"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ADMINISTRACIÓN Y SERVICIOS A PROYECTOS, VICEPRESIDENCIA DE PROYECTOS</w:t>
      </w:r>
    </w:p>
    <w:p w14:paraId="76A993ED" w14:textId="77777777" w:rsidR="00F43EE5" w:rsidRDefault="00F43EE5" w:rsidP="00C52CD3">
      <w:pPr>
        <w:rPr>
          <w:rFonts w:ascii="Arial" w:hAnsi="Arial" w:cs="Arial"/>
          <w:b/>
          <w:sz w:val="22"/>
          <w:szCs w:val="22"/>
        </w:rPr>
      </w:pPr>
    </w:p>
    <w:p w14:paraId="76A993EE" w14:textId="77777777" w:rsidR="00C52CD3" w:rsidRDefault="00C52CD3" w:rsidP="00C52CD3">
      <w:pPr>
        <w:rPr>
          <w:rFonts w:ascii="Arial" w:hAnsi="Arial" w:cs="Arial"/>
          <w:b/>
          <w:sz w:val="22"/>
          <w:szCs w:val="22"/>
        </w:rPr>
      </w:pPr>
    </w:p>
    <w:p w14:paraId="76A993EF" w14:textId="77777777" w:rsidR="00A71CAF" w:rsidRDefault="00A71CAF" w:rsidP="00C52CD3">
      <w:pPr>
        <w:rPr>
          <w:rFonts w:ascii="Arial" w:hAnsi="Arial" w:cs="Arial"/>
          <w:b/>
          <w:sz w:val="22"/>
          <w:szCs w:val="22"/>
        </w:rPr>
      </w:pPr>
    </w:p>
    <w:p w14:paraId="76A993F0" w14:textId="77777777" w:rsidR="00A71CAF" w:rsidRDefault="00A71CAF" w:rsidP="00C52CD3">
      <w:pPr>
        <w:rPr>
          <w:rFonts w:ascii="Arial" w:hAnsi="Arial" w:cs="Arial"/>
          <w:b/>
          <w:sz w:val="22"/>
          <w:szCs w:val="22"/>
        </w:rPr>
      </w:pPr>
    </w:p>
    <w:p w14:paraId="76A993F1" w14:textId="77777777"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14:paraId="76A993F2" w14:textId="77777777" w:rsidR="00222FE8" w:rsidRDefault="00222FE8" w:rsidP="00222FE8">
      <w:pPr>
        <w:jc w:val="center"/>
        <w:rPr>
          <w:rFonts w:ascii="Arial" w:hAnsi="Arial" w:cs="Arial"/>
          <w:b/>
          <w:sz w:val="22"/>
          <w:szCs w:val="22"/>
        </w:rPr>
      </w:pPr>
    </w:p>
    <w:p w14:paraId="76A993F3" w14:textId="77777777" w:rsidR="00A71CAF" w:rsidRDefault="00A71CAF" w:rsidP="00222FE8">
      <w:pPr>
        <w:jc w:val="center"/>
        <w:rPr>
          <w:rFonts w:ascii="Arial" w:hAnsi="Arial" w:cs="Arial"/>
          <w:b/>
          <w:sz w:val="22"/>
          <w:szCs w:val="22"/>
        </w:rPr>
      </w:pPr>
    </w:p>
    <w:p w14:paraId="76A993F4" w14:textId="77777777" w:rsidR="00A71CAF" w:rsidRDefault="00A71CAF" w:rsidP="00222FE8">
      <w:pPr>
        <w:jc w:val="center"/>
        <w:rPr>
          <w:rFonts w:ascii="Arial" w:hAnsi="Arial" w:cs="Arial"/>
          <w:b/>
          <w:sz w:val="22"/>
          <w:szCs w:val="22"/>
        </w:rPr>
      </w:pPr>
    </w:p>
    <w:p w14:paraId="76A993F5" w14:textId="77777777" w:rsidR="00A71CAF" w:rsidRDefault="00A71CAF" w:rsidP="00222FE8">
      <w:pPr>
        <w:jc w:val="center"/>
        <w:rPr>
          <w:rFonts w:ascii="Arial" w:hAnsi="Arial" w:cs="Arial"/>
          <w:b/>
          <w:sz w:val="22"/>
          <w:szCs w:val="22"/>
        </w:rPr>
      </w:pPr>
    </w:p>
    <w:p w14:paraId="76A993F6" w14:textId="77777777" w:rsidR="00A71CAF" w:rsidRPr="00222FE8" w:rsidRDefault="00A71CAF" w:rsidP="00222FE8">
      <w:pPr>
        <w:jc w:val="center"/>
        <w:rPr>
          <w:rFonts w:ascii="Arial" w:hAnsi="Arial" w:cs="Arial"/>
          <w:b/>
          <w:sz w:val="22"/>
          <w:szCs w:val="22"/>
        </w:rPr>
      </w:pPr>
    </w:p>
    <w:p w14:paraId="76A993F7" w14:textId="77777777"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14:paraId="76A993F8" w14:textId="1E5F634D"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526DC5">
        <w:rPr>
          <w:rFonts w:ascii="Arial" w:hAnsi="Arial" w:cs="Arial"/>
          <w:b/>
          <w:sz w:val="22"/>
          <w:szCs w:val="22"/>
        </w:rPr>
        <w:t>1700001817</w:t>
      </w:r>
    </w:p>
    <w:p w14:paraId="76A993F9" w14:textId="77777777" w:rsidR="00A71CAF" w:rsidRDefault="00A71CAF" w:rsidP="00222FE8">
      <w:pPr>
        <w:jc w:val="center"/>
        <w:rPr>
          <w:rFonts w:ascii="Arial" w:hAnsi="Arial" w:cs="Arial"/>
          <w:b/>
          <w:sz w:val="22"/>
          <w:szCs w:val="22"/>
        </w:rPr>
      </w:pPr>
    </w:p>
    <w:p w14:paraId="76A993FA" w14:textId="77777777" w:rsidR="00A71CAF" w:rsidRDefault="00A71CAF" w:rsidP="00222FE8">
      <w:pPr>
        <w:jc w:val="center"/>
        <w:rPr>
          <w:rFonts w:ascii="Arial" w:hAnsi="Arial" w:cs="Arial"/>
          <w:b/>
          <w:sz w:val="22"/>
          <w:szCs w:val="22"/>
        </w:rPr>
      </w:pPr>
    </w:p>
    <w:p w14:paraId="76A993FB" w14:textId="77777777" w:rsidR="00A71CAF" w:rsidRDefault="00A71CAF" w:rsidP="00222FE8">
      <w:pPr>
        <w:jc w:val="center"/>
        <w:rPr>
          <w:rFonts w:ascii="Arial" w:hAnsi="Arial" w:cs="Arial"/>
          <w:b/>
          <w:sz w:val="22"/>
          <w:szCs w:val="22"/>
        </w:rPr>
      </w:pPr>
    </w:p>
    <w:p w14:paraId="76A993FC" w14:textId="77777777" w:rsidR="00A71CAF" w:rsidRPr="00222FE8" w:rsidRDefault="00A71CAF" w:rsidP="00222FE8">
      <w:pPr>
        <w:jc w:val="center"/>
        <w:rPr>
          <w:rFonts w:ascii="Arial" w:hAnsi="Arial" w:cs="Arial"/>
          <w:b/>
          <w:sz w:val="22"/>
          <w:szCs w:val="22"/>
        </w:rPr>
      </w:pPr>
    </w:p>
    <w:p w14:paraId="76A993FD" w14:textId="77777777" w:rsidR="009C06F8" w:rsidRDefault="009C06F8" w:rsidP="009C06F8">
      <w:pPr>
        <w:rPr>
          <w:rFonts w:ascii="Arial" w:hAnsi="Arial" w:cs="Arial"/>
          <w:b/>
          <w:sz w:val="22"/>
          <w:szCs w:val="22"/>
        </w:rPr>
      </w:pPr>
    </w:p>
    <w:p w14:paraId="76A993FE" w14:textId="77777777" w:rsidR="006E4F12" w:rsidRDefault="006E4F12" w:rsidP="009C06F8">
      <w:pPr>
        <w:rPr>
          <w:rFonts w:ascii="Arial" w:hAnsi="Arial" w:cs="Arial"/>
          <w:b/>
          <w:sz w:val="22"/>
          <w:szCs w:val="22"/>
        </w:rPr>
      </w:pPr>
    </w:p>
    <w:p w14:paraId="76A993FF" w14:textId="0EC7DB7E" w:rsidR="00B44176" w:rsidRPr="00727FB3" w:rsidRDefault="0083281F" w:rsidP="009C06F8">
      <w:pPr>
        <w:jc w:val="center"/>
        <w:rPr>
          <w:rFonts w:ascii="Arial" w:hAnsi="Arial" w:cs="Arial"/>
          <w:b/>
          <w:sz w:val="22"/>
          <w:szCs w:val="22"/>
        </w:rPr>
      </w:pPr>
      <w:r w:rsidRPr="00727FB3">
        <w:rPr>
          <w:rFonts w:ascii="Arial" w:hAnsi="Arial" w:cs="Arial"/>
          <w:b/>
          <w:sz w:val="22"/>
          <w:szCs w:val="22"/>
        </w:rPr>
        <w:t>SUMINISTRO</w:t>
      </w:r>
      <w:r w:rsidR="00CA6D84" w:rsidRPr="00727FB3">
        <w:rPr>
          <w:rFonts w:ascii="Arial" w:hAnsi="Arial" w:cs="Arial"/>
          <w:b/>
          <w:sz w:val="22"/>
          <w:szCs w:val="22"/>
        </w:rPr>
        <w:t xml:space="preserve">: </w:t>
      </w:r>
      <w:r w:rsidR="00702E23">
        <w:rPr>
          <w:rFonts w:ascii="Arial" w:hAnsi="Arial" w:cs="Arial"/>
          <w:b/>
          <w:sz w:val="22"/>
          <w:szCs w:val="22"/>
        </w:rPr>
        <w:t>ESTRUCTURAS BODEGAS SECTOR LOS LUMES</w:t>
      </w:r>
    </w:p>
    <w:p w14:paraId="76A99400" w14:textId="77777777" w:rsidR="003B5636" w:rsidRDefault="00797F09" w:rsidP="009C06F8">
      <w:pPr>
        <w:jc w:val="center"/>
        <w:rPr>
          <w:rFonts w:ascii="Arial" w:hAnsi="Arial" w:cs="Arial"/>
          <w:b/>
          <w:sz w:val="22"/>
          <w:szCs w:val="22"/>
        </w:rPr>
      </w:pPr>
      <w:r w:rsidRPr="00727FB3">
        <w:rPr>
          <w:rFonts w:ascii="Arial" w:hAnsi="Arial" w:cs="Arial"/>
          <w:b/>
          <w:sz w:val="22"/>
          <w:szCs w:val="22"/>
        </w:rPr>
        <w:t>PR</w:t>
      </w:r>
      <w:r w:rsidR="003B5636" w:rsidRPr="00727FB3">
        <w:rPr>
          <w:rFonts w:ascii="Arial" w:hAnsi="Arial" w:cs="Arial"/>
          <w:b/>
          <w:sz w:val="22"/>
          <w:szCs w:val="22"/>
        </w:rPr>
        <w:t>OYECTO</w:t>
      </w:r>
      <w:r w:rsidR="00727FB3">
        <w:rPr>
          <w:rFonts w:ascii="Arial" w:hAnsi="Arial" w:cs="Arial"/>
          <w:b/>
          <w:sz w:val="22"/>
          <w:szCs w:val="22"/>
        </w:rPr>
        <w:t xml:space="preserve"> T</w:t>
      </w:r>
      <w:r w:rsidR="00727FB3" w:rsidRPr="00727FB3">
        <w:rPr>
          <w:rFonts w:ascii="Arial" w:hAnsi="Arial" w:cs="Arial"/>
          <w:b/>
          <w:sz w:val="22"/>
          <w:szCs w:val="22"/>
        </w:rPr>
        <w:t>RASPASO</w:t>
      </w:r>
      <w:r w:rsidR="00727FB3">
        <w:rPr>
          <w:rFonts w:ascii="Arial" w:hAnsi="Arial" w:cs="Arial"/>
          <w:b/>
          <w:sz w:val="22"/>
          <w:szCs w:val="22"/>
        </w:rPr>
        <w:t xml:space="preserve"> ANDINA</w:t>
      </w:r>
      <w:r w:rsidR="003B5636" w:rsidRPr="00727FB3">
        <w:rPr>
          <w:rFonts w:ascii="Arial" w:hAnsi="Arial" w:cs="Arial"/>
          <w:b/>
          <w:sz w:val="22"/>
          <w:szCs w:val="22"/>
        </w:rPr>
        <w:t>.</w:t>
      </w:r>
    </w:p>
    <w:p w14:paraId="76A99401" w14:textId="77777777" w:rsidR="00F523A1" w:rsidRDefault="00797F09" w:rsidP="009C06F8">
      <w:pPr>
        <w:jc w:val="center"/>
        <w:rPr>
          <w:rFonts w:ascii="Arial" w:hAnsi="Arial" w:cs="Arial"/>
          <w:sz w:val="20"/>
          <w:szCs w:val="20"/>
        </w:rPr>
      </w:pPr>
      <w:r>
        <w:rPr>
          <w:rFonts w:ascii="Arial" w:hAnsi="Arial" w:cs="Arial"/>
          <w:b/>
          <w:sz w:val="22"/>
          <w:szCs w:val="22"/>
        </w:rPr>
        <w:t>VICEPRESIDENCIA DE PROYECTOS</w:t>
      </w:r>
      <w:r w:rsidR="003B5636">
        <w:rPr>
          <w:rFonts w:ascii="Arial" w:hAnsi="Arial" w:cs="Arial"/>
          <w:b/>
          <w:sz w:val="22"/>
          <w:szCs w:val="22"/>
        </w:rPr>
        <w:t>.</w:t>
      </w:r>
    </w:p>
    <w:p w14:paraId="76A99402" w14:textId="77777777" w:rsidR="00222FE8" w:rsidRDefault="00222FE8" w:rsidP="00124522">
      <w:pPr>
        <w:jc w:val="both"/>
        <w:rPr>
          <w:rFonts w:ascii="Arial" w:hAnsi="Arial" w:cs="Arial"/>
          <w:sz w:val="20"/>
          <w:szCs w:val="20"/>
        </w:rPr>
      </w:pPr>
    </w:p>
    <w:p w14:paraId="76A99403" w14:textId="77777777" w:rsidR="007118CE" w:rsidRDefault="007118CE" w:rsidP="00124522">
      <w:pPr>
        <w:jc w:val="both"/>
        <w:rPr>
          <w:rFonts w:ascii="Arial" w:hAnsi="Arial" w:cs="Arial"/>
          <w:sz w:val="20"/>
          <w:szCs w:val="20"/>
        </w:rPr>
      </w:pPr>
    </w:p>
    <w:p w14:paraId="76A99404" w14:textId="77777777" w:rsidR="00A71CAF" w:rsidRDefault="00A71CAF" w:rsidP="00124522">
      <w:pPr>
        <w:jc w:val="both"/>
        <w:rPr>
          <w:rFonts w:ascii="Arial" w:hAnsi="Arial" w:cs="Arial"/>
          <w:sz w:val="20"/>
          <w:szCs w:val="20"/>
        </w:rPr>
      </w:pPr>
    </w:p>
    <w:p w14:paraId="76A99405" w14:textId="77777777" w:rsidR="00A71CAF" w:rsidRDefault="00A71CAF" w:rsidP="00124522">
      <w:pPr>
        <w:jc w:val="both"/>
        <w:rPr>
          <w:rFonts w:ascii="Arial" w:hAnsi="Arial" w:cs="Arial"/>
          <w:sz w:val="20"/>
          <w:szCs w:val="20"/>
        </w:rPr>
      </w:pPr>
    </w:p>
    <w:p w14:paraId="76A99406" w14:textId="77777777" w:rsidR="00A71CAF" w:rsidRDefault="00A71CAF" w:rsidP="00124522">
      <w:pPr>
        <w:jc w:val="both"/>
        <w:rPr>
          <w:rFonts w:ascii="Arial" w:hAnsi="Arial" w:cs="Arial"/>
          <w:sz w:val="20"/>
          <w:szCs w:val="20"/>
        </w:rPr>
      </w:pPr>
    </w:p>
    <w:p w14:paraId="76A99407" w14:textId="77777777" w:rsidR="00A71CAF" w:rsidRDefault="00A71CAF" w:rsidP="00124522">
      <w:pPr>
        <w:jc w:val="both"/>
        <w:rPr>
          <w:rFonts w:ascii="Arial" w:hAnsi="Arial" w:cs="Arial"/>
          <w:sz w:val="20"/>
          <w:szCs w:val="20"/>
        </w:rPr>
      </w:pPr>
    </w:p>
    <w:p w14:paraId="76A99408" w14:textId="77777777" w:rsidR="00A71CAF" w:rsidRDefault="00A71CAF" w:rsidP="00124522">
      <w:pPr>
        <w:jc w:val="both"/>
        <w:rPr>
          <w:rFonts w:ascii="Arial" w:hAnsi="Arial" w:cs="Arial"/>
          <w:sz w:val="20"/>
          <w:szCs w:val="20"/>
        </w:rPr>
      </w:pPr>
    </w:p>
    <w:p w14:paraId="76A99409" w14:textId="77777777" w:rsidR="00A71CAF" w:rsidRDefault="00A71CAF" w:rsidP="00124522">
      <w:pPr>
        <w:jc w:val="both"/>
        <w:rPr>
          <w:rFonts w:ascii="Arial" w:hAnsi="Arial" w:cs="Arial"/>
          <w:sz w:val="20"/>
          <w:szCs w:val="20"/>
        </w:rPr>
      </w:pPr>
    </w:p>
    <w:p w14:paraId="76A9940A" w14:textId="77777777" w:rsidR="00A71CAF" w:rsidRDefault="00A71CAF" w:rsidP="00124522">
      <w:pPr>
        <w:jc w:val="both"/>
        <w:rPr>
          <w:rFonts w:ascii="Arial" w:hAnsi="Arial" w:cs="Arial"/>
          <w:sz w:val="20"/>
          <w:szCs w:val="20"/>
        </w:rPr>
      </w:pPr>
    </w:p>
    <w:p w14:paraId="76A9940B" w14:textId="77777777" w:rsidR="00A71CAF" w:rsidRDefault="00A71CAF" w:rsidP="00124522">
      <w:pPr>
        <w:jc w:val="both"/>
        <w:rPr>
          <w:rFonts w:ascii="Arial" w:hAnsi="Arial" w:cs="Arial"/>
          <w:sz w:val="20"/>
          <w:szCs w:val="20"/>
        </w:rPr>
      </w:pPr>
    </w:p>
    <w:p w14:paraId="76A9940C" w14:textId="77777777" w:rsidR="00A71CAF" w:rsidRDefault="00A71CAF" w:rsidP="00124522">
      <w:pPr>
        <w:jc w:val="both"/>
        <w:rPr>
          <w:rFonts w:ascii="Arial" w:hAnsi="Arial" w:cs="Arial"/>
          <w:sz w:val="20"/>
          <w:szCs w:val="20"/>
        </w:rPr>
      </w:pPr>
    </w:p>
    <w:p w14:paraId="76A9940D" w14:textId="77777777" w:rsidR="00A71CAF" w:rsidRDefault="00A71CAF" w:rsidP="00124522">
      <w:pPr>
        <w:jc w:val="both"/>
        <w:rPr>
          <w:rFonts w:ascii="Arial" w:hAnsi="Arial" w:cs="Arial"/>
          <w:sz w:val="20"/>
          <w:szCs w:val="20"/>
        </w:rPr>
      </w:pPr>
    </w:p>
    <w:p w14:paraId="76A9940E" w14:textId="77777777" w:rsidR="00A71CAF" w:rsidRDefault="00A71CAF" w:rsidP="00124522">
      <w:pPr>
        <w:jc w:val="both"/>
        <w:rPr>
          <w:rFonts w:ascii="Arial" w:hAnsi="Arial" w:cs="Arial"/>
          <w:sz w:val="20"/>
          <w:szCs w:val="20"/>
        </w:rPr>
      </w:pPr>
    </w:p>
    <w:p w14:paraId="76A9940F" w14:textId="00776FE4" w:rsidR="00A71CAF" w:rsidRDefault="00702E23" w:rsidP="00A71CAF">
      <w:pPr>
        <w:jc w:val="center"/>
        <w:rPr>
          <w:rFonts w:ascii="Arial" w:hAnsi="Arial" w:cs="Arial"/>
          <w:sz w:val="20"/>
          <w:szCs w:val="20"/>
        </w:rPr>
      </w:pPr>
      <w:r>
        <w:rPr>
          <w:rFonts w:ascii="Arial" w:hAnsi="Arial" w:cs="Arial"/>
          <w:b/>
          <w:sz w:val="22"/>
          <w:szCs w:val="22"/>
        </w:rPr>
        <w:t>ABRIL</w:t>
      </w:r>
      <w:r w:rsidR="00727FB3">
        <w:rPr>
          <w:rFonts w:ascii="Arial" w:hAnsi="Arial" w:cs="Arial"/>
          <w:b/>
          <w:sz w:val="22"/>
          <w:szCs w:val="22"/>
        </w:rPr>
        <w:t xml:space="preserve"> 2018</w:t>
      </w:r>
    </w:p>
    <w:p w14:paraId="76A99410" w14:textId="77777777" w:rsidR="00A71CAF" w:rsidRDefault="00A71CAF" w:rsidP="00124522">
      <w:pPr>
        <w:jc w:val="both"/>
        <w:rPr>
          <w:rFonts w:ascii="Arial" w:hAnsi="Arial" w:cs="Arial"/>
          <w:sz w:val="20"/>
          <w:szCs w:val="20"/>
        </w:rPr>
      </w:pPr>
    </w:p>
    <w:p w14:paraId="76A99411" w14:textId="77777777" w:rsidR="00A71CAF" w:rsidRDefault="00A71CAF" w:rsidP="00124522">
      <w:pPr>
        <w:jc w:val="both"/>
        <w:rPr>
          <w:rFonts w:ascii="Arial" w:hAnsi="Arial" w:cs="Arial"/>
          <w:sz w:val="20"/>
          <w:szCs w:val="20"/>
        </w:rPr>
      </w:pPr>
    </w:p>
    <w:p w14:paraId="76A99412" w14:textId="77777777" w:rsidR="00A71CAF" w:rsidRDefault="00A71CAF" w:rsidP="00124522">
      <w:pPr>
        <w:jc w:val="both"/>
        <w:rPr>
          <w:rFonts w:ascii="Arial" w:hAnsi="Arial" w:cs="Arial"/>
          <w:sz w:val="20"/>
          <w:szCs w:val="20"/>
        </w:rPr>
      </w:pPr>
    </w:p>
    <w:p w14:paraId="76A99413" w14:textId="77777777" w:rsidR="00A71CAF" w:rsidRDefault="00A71CAF" w:rsidP="00124522">
      <w:pPr>
        <w:jc w:val="both"/>
        <w:rPr>
          <w:rFonts w:ascii="Arial" w:hAnsi="Arial" w:cs="Arial"/>
          <w:sz w:val="20"/>
          <w:szCs w:val="20"/>
        </w:rPr>
      </w:pPr>
    </w:p>
    <w:p w14:paraId="76A99414" w14:textId="77777777" w:rsidR="00A71CAF" w:rsidRDefault="00A71CAF" w:rsidP="00124522">
      <w:pPr>
        <w:jc w:val="both"/>
        <w:rPr>
          <w:rFonts w:ascii="Arial" w:hAnsi="Arial" w:cs="Arial"/>
          <w:sz w:val="20"/>
          <w:szCs w:val="20"/>
        </w:rPr>
      </w:pPr>
    </w:p>
    <w:p w14:paraId="76A99415" w14:textId="77777777" w:rsidR="00A71CAF" w:rsidRDefault="00A71CAF" w:rsidP="00124522">
      <w:pPr>
        <w:jc w:val="both"/>
        <w:rPr>
          <w:rFonts w:ascii="Arial" w:hAnsi="Arial" w:cs="Arial"/>
          <w:sz w:val="20"/>
          <w:szCs w:val="20"/>
        </w:rPr>
      </w:pPr>
    </w:p>
    <w:p w14:paraId="76A99416" w14:textId="77777777" w:rsidR="00A71CAF" w:rsidRDefault="00A71CAF" w:rsidP="00124522">
      <w:pPr>
        <w:jc w:val="both"/>
        <w:rPr>
          <w:rFonts w:ascii="Arial" w:hAnsi="Arial" w:cs="Arial"/>
          <w:sz w:val="20"/>
          <w:szCs w:val="20"/>
        </w:rPr>
      </w:pPr>
    </w:p>
    <w:p w14:paraId="76A99417" w14:textId="77777777" w:rsidR="00A71CAF" w:rsidRDefault="00A71CAF" w:rsidP="00124522">
      <w:pPr>
        <w:jc w:val="both"/>
        <w:rPr>
          <w:rFonts w:ascii="Arial" w:hAnsi="Arial" w:cs="Arial"/>
          <w:sz w:val="20"/>
          <w:szCs w:val="20"/>
        </w:rPr>
      </w:pPr>
    </w:p>
    <w:p w14:paraId="76A99418" w14:textId="77777777" w:rsidR="00A71CAF" w:rsidRDefault="00A71CAF" w:rsidP="00124522">
      <w:pPr>
        <w:jc w:val="both"/>
        <w:rPr>
          <w:rFonts w:ascii="Arial" w:hAnsi="Arial" w:cs="Arial"/>
          <w:sz w:val="20"/>
          <w:szCs w:val="20"/>
        </w:rPr>
      </w:pPr>
    </w:p>
    <w:p w14:paraId="76A99419" w14:textId="77777777" w:rsidR="00A71CAF" w:rsidRDefault="00175735" w:rsidP="00175735">
      <w:pPr>
        <w:tabs>
          <w:tab w:val="left" w:pos="7350"/>
        </w:tabs>
        <w:jc w:val="both"/>
        <w:rPr>
          <w:rFonts w:ascii="Arial" w:hAnsi="Arial" w:cs="Arial"/>
          <w:sz w:val="20"/>
          <w:szCs w:val="20"/>
        </w:rPr>
      </w:pPr>
      <w:r>
        <w:rPr>
          <w:rFonts w:ascii="Arial" w:hAnsi="Arial" w:cs="Arial"/>
          <w:sz w:val="20"/>
          <w:szCs w:val="20"/>
        </w:rPr>
        <w:tab/>
      </w:r>
    </w:p>
    <w:p w14:paraId="76A9941A" w14:textId="77777777" w:rsidR="00A71CAF" w:rsidRDefault="00A71CAF" w:rsidP="00124522">
      <w:pPr>
        <w:jc w:val="both"/>
        <w:rPr>
          <w:rFonts w:ascii="Arial" w:hAnsi="Arial" w:cs="Arial"/>
          <w:sz w:val="20"/>
          <w:szCs w:val="20"/>
        </w:rPr>
      </w:pPr>
    </w:p>
    <w:p w14:paraId="76A9941B" w14:textId="77777777" w:rsidR="00175735" w:rsidRDefault="00175735" w:rsidP="00175735">
      <w:pPr>
        <w:jc w:val="center"/>
        <w:rPr>
          <w:rFonts w:ascii="Arial" w:hAnsi="Arial" w:cs="Arial"/>
          <w:b/>
          <w:sz w:val="22"/>
          <w:szCs w:val="22"/>
        </w:rPr>
      </w:pPr>
    </w:p>
    <w:p w14:paraId="76A9941C" w14:textId="77777777" w:rsidR="003B5636" w:rsidRPr="003B5636" w:rsidRDefault="003B5636" w:rsidP="003B5636">
      <w:pPr>
        <w:pStyle w:val="TDC1"/>
      </w:pPr>
      <w:r w:rsidRPr="003B5636">
        <w:t>CONTENIDO</w:t>
      </w:r>
    </w:p>
    <w:p w14:paraId="76A9941D" w14:textId="77777777" w:rsidR="003B5636" w:rsidRDefault="003B5636" w:rsidP="003B5636">
      <w:pPr>
        <w:jc w:val="both"/>
      </w:pPr>
    </w:p>
    <w:p w14:paraId="76A9941E" w14:textId="77777777" w:rsidR="00165567"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493634103" w:history="1">
        <w:r w:rsidR="00165567" w:rsidRPr="00A47482">
          <w:rPr>
            <w:rStyle w:val="Hipervnculo"/>
            <w:noProof/>
          </w:rPr>
          <w:t>1.</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ANTECEDENTES GENERALES</w:t>
        </w:r>
        <w:r w:rsidR="00165567">
          <w:rPr>
            <w:noProof/>
            <w:webHidden/>
          </w:rPr>
          <w:tab/>
        </w:r>
        <w:r w:rsidR="00165567">
          <w:rPr>
            <w:noProof/>
            <w:webHidden/>
          </w:rPr>
          <w:fldChar w:fldCharType="begin"/>
        </w:r>
        <w:r w:rsidR="00165567">
          <w:rPr>
            <w:noProof/>
            <w:webHidden/>
          </w:rPr>
          <w:instrText xml:space="preserve"> PAGEREF _Toc493634103 \h </w:instrText>
        </w:r>
        <w:r w:rsidR="00165567">
          <w:rPr>
            <w:noProof/>
            <w:webHidden/>
          </w:rPr>
        </w:r>
        <w:r w:rsidR="00165567">
          <w:rPr>
            <w:noProof/>
            <w:webHidden/>
          </w:rPr>
          <w:fldChar w:fldCharType="separate"/>
        </w:r>
        <w:r w:rsidR="00461DA2">
          <w:rPr>
            <w:noProof/>
            <w:webHidden/>
          </w:rPr>
          <w:t>3</w:t>
        </w:r>
        <w:r w:rsidR="00165567">
          <w:rPr>
            <w:noProof/>
            <w:webHidden/>
          </w:rPr>
          <w:fldChar w:fldCharType="end"/>
        </w:r>
      </w:hyperlink>
    </w:p>
    <w:p w14:paraId="76A9941F" w14:textId="77777777" w:rsidR="00165567" w:rsidRDefault="00533E9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4" w:history="1">
        <w:r w:rsidR="00165567" w:rsidRPr="00A47482">
          <w:rPr>
            <w:rStyle w:val="Hipervnculo"/>
            <w:noProof/>
          </w:rPr>
          <w:t>2.</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ANTECEDENTES DEL BIEN</w:t>
        </w:r>
        <w:r w:rsidR="00165567">
          <w:rPr>
            <w:noProof/>
            <w:webHidden/>
          </w:rPr>
          <w:tab/>
        </w:r>
        <w:r w:rsidR="00165567">
          <w:rPr>
            <w:noProof/>
            <w:webHidden/>
          </w:rPr>
          <w:fldChar w:fldCharType="begin"/>
        </w:r>
        <w:r w:rsidR="00165567">
          <w:rPr>
            <w:noProof/>
            <w:webHidden/>
          </w:rPr>
          <w:instrText xml:space="preserve"> PAGEREF _Toc493634104 \h </w:instrText>
        </w:r>
        <w:r w:rsidR="00165567">
          <w:rPr>
            <w:noProof/>
            <w:webHidden/>
          </w:rPr>
        </w:r>
        <w:r w:rsidR="00165567">
          <w:rPr>
            <w:noProof/>
            <w:webHidden/>
          </w:rPr>
          <w:fldChar w:fldCharType="separate"/>
        </w:r>
        <w:r w:rsidR="00461DA2">
          <w:rPr>
            <w:noProof/>
            <w:webHidden/>
          </w:rPr>
          <w:t>3</w:t>
        </w:r>
        <w:r w:rsidR="00165567">
          <w:rPr>
            <w:noProof/>
            <w:webHidden/>
          </w:rPr>
          <w:fldChar w:fldCharType="end"/>
        </w:r>
      </w:hyperlink>
    </w:p>
    <w:p w14:paraId="76A99420" w14:textId="77777777" w:rsidR="00165567" w:rsidRDefault="00533E9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5" w:history="1">
        <w:r w:rsidR="00165567" w:rsidRPr="00A47482">
          <w:rPr>
            <w:rStyle w:val="Hipervnculo"/>
            <w:noProof/>
          </w:rPr>
          <w:t>3.</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PLAZO</w:t>
        </w:r>
        <w:r w:rsidR="00165567">
          <w:rPr>
            <w:noProof/>
            <w:webHidden/>
          </w:rPr>
          <w:tab/>
        </w:r>
        <w:r w:rsidR="00165567">
          <w:rPr>
            <w:noProof/>
            <w:webHidden/>
          </w:rPr>
          <w:fldChar w:fldCharType="begin"/>
        </w:r>
        <w:r w:rsidR="00165567">
          <w:rPr>
            <w:noProof/>
            <w:webHidden/>
          </w:rPr>
          <w:instrText xml:space="preserve"> PAGEREF _Toc493634105 \h </w:instrText>
        </w:r>
        <w:r w:rsidR="00165567">
          <w:rPr>
            <w:noProof/>
            <w:webHidden/>
          </w:rPr>
        </w:r>
        <w:r w:rsidR="00165567">
          <w:rPr>
            <w:noProof/>
            <w:webHidden/>
          </w:rPr>
          <w:fldChar w:fldCharType="separate"/>
        </w:r>
        <w:r w:rsidR="00461DA2">
          <w:rPr>
            <w:noProof/>
            <w:webHidden/>
          </w:rPr>
          <w:t>3</w:t>
        </w:r>
        <w:r w:rsidR="00165567">
          <w:rPr>
            <w:noProof/>
            <w:webHidden/>
          </w:rPr>
          <w:fldChar w:fldCharType="end"/>
        </w:r>
      </w:hyperlink>
    </w:p>
    <w:p w14:paraId="76A99421" w14:textId="77777777" w:rsidR="00165567" w:rsidRDefault="00533E9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06" w:history="1">
        <w:r w:rsidR="00165567" w:rsidRPr="00A47482">
          <w:rPr>
            <w:rStyle w:val="Hipervnculo"/>
            <w:noProof/>
          </w:rPr>
          <w:t>4.</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DE LA LICITACIÓN</w:t>
        </w:r>
        <w:r w:rsidR="00165567">
          <w:rPr>
            <w:noProof/>
            <w:webHidden/>
          </w:rPr>
          <w:tab/>
        </w:r>
        <w:r w:rsidR="00165567">
          <w:rPr>
            <w:noProof/>
            <w:webHidden/>
          </w:rPr>
          <w:fldChar w:fldCharType="begin"/>
        </w:r>
        <w:r w:rsidR="00165567">
          <w:rPr>
            <w:noProof/>
            <w:webHidden/>
          </w:rPr>
          <w:instrText xml:space="preserve"> PAGEREF _Toc493634106 \h </w:instrText>
        </w:r>
        <w:r w:rsidR="00165567">
          <w:rPr>
            <w:noProof/>
            <w:webHidden/>
          </w:rPr>
        </w:r>
        <w:r w:rsidR="00165567">
          <w:rPr>
            <w:noProof/>
            <w:webHidden/>
          </w:rPr>
          <w:fldChar w:fldCharType="separate"/>
        </w:r>
        <w:r w:rsidR="00461DA2">
          <w:rPr>
            <w:noProof/>
            <w:webHidden/>
          </w:rPr>
          <w:t>3</w:t>
        </w:r>
        <w:r w:rsidR="00165567">
          <w:rPr>
            <w:noProof/>
            <w:webHidden/>
          </w:rPr>
          <w:fldChar w:fldCharType="end"/>
        </w:r>
      </w:hyperlink>
    </w:p>
    <w:p w14:paraId="76A99422" w14:textId="77777777" w:rsidR="00165567" w:rsidRDefault="00533E9E">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7" w:history="1">
        <w:r w:rsidR="00165567" w:rsidRPr="00A47482">
          <w:rPr>
            <w:rStyle w:val="Hipervnculo"/>
            <w:noProof/>
          </w:rPr>
          <w:t>4.1</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COMERCIAL</w:t>
        </w:r>
        <w:r w:rsidR="00165567">
          <w:rPr>
            <w:noProof/>
            <w:webHidden/>
          </w:rPr>
          <w:tab/>
        </w:r>
        <w:r w:rsidR="00165567">
          <w:rPr>
            <w:noProof/>
            <w:webHidden/>
          </w:rPr>
          <w:fldChar w:fldCharType="begin"/>
        </w:r>
        <w:r w:rsidR="00165567">
          <w:rPr>
            <w:noProof/>
            <w:webHidden/>
          </w:rPr>
          <w:instrText xml:space="preserve"> PAGEREF _Toc493634107 \h </w:instrText>
        </w:r>
        <w:r w:rsidR="00165567">
          <w:rPr>
            <w:noProof/>
            <w:webHidden/>
          </w:rPr>
        </w:r>
        <w:r w:rsidR="00165567">
          <w:rPr>
            <w:noProof/>
            <w:webHidden/>
          </w:rPr>
          <w:fldChar w:fldCharType="separate"/>
        </w:r>
        <w:r w:rsidR="00461DA2">
          <w:rPr>
            <w:noProof/>
            <w:webHidden/>
          </w:rPr>
          <w:t>4</w:t>
        </w:r>
        <w:r w:rsidR="00165567">
          <w:rPr>
            <w:noProof/>
            <w:webHidden/>
          </w:rPr>
          <w:fldChar w:fldCharType="end"/>
        </w:r>
      </w:hyperlink>
    </w:p>
    <w:p w14:paraId="76A99423" w14:textId="77777777" w:rsidR="00165567" w:rsidRDefault="00533E9E">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8" w:history="1">
        <w:r w:rsidR="00165567" w:rsidRPr="00A47482">
          <w:rPr>
            <w:rStyle w:val="Hipervnculo"/>
            <w:noProof/>
          </w:rPr>
          <w:t>4.2</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FINANCIERA</w:t>
        </w:r>
        <w:r w:rsidR="00165567">
          <w:rPr>
            <w:noProof/>
            <w:webHidden/>
          </w:rPr>
          <w:tab/>
        </w:r>
        <w:r w:rsidR="00165567">
          <w:rPr>
            <w:noProof/>
            <w:webHidden/>
          </w:rPr>
          <w:fldChar w:fldCharType="begin"/>
        </w:r>
        <w:r w:rsidR="00165567">
          <w:rPr>
            <w:noProof/>
            <w:webHidden/>
          </w:rPr>
          <w:instrText xml:space="preserve"> PAGEREF _Toc493634108 \h </w:instrText>
        </w:r>
        <w:r w:rsidR="00165567">
          <w:rPr>
            <w:noProof/>
            <w:webHidden/>
          </w:rPr>
        </w:r>
        <w:r w:rsidR="00165567">
          <w:rPr>
            <w:noProof/>
            <w:webHidden/>
          </w:rPr>
          <w:fldChar w:fldCharType="separate"/>
        </w:r>
        <w:r w:rsidR="00461DA2">
          <w:rPr>
            <w:noProof/>
            <w:webHidden/>
          </w:rPr>
          <w:t>4</w:t>
        </w:r>
        <w:r w:rsidR="00165567">
          <w:rPr>
            <w:noProof/>
            <w:webHidden/>
          </w:rPr>
          <w:fldChar w:fldCharType="end"/>
        </w:r>
      </w:hyperlink>
    </w:p>
    <w:p w14:paraId="76A99424" w14:textId="77777777" w:rsidR="00165567" w:rsidRDefault="00533E9E">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493634109" w:history="1">
        <w:r w:rsidR="00165567" w:rsidRPr="00A47482">
          <w:rPr>
            <w:rStyle w:val="Hipervnculo"/>
            <w:noProof/>
          </w:rPr>
          <w:t>4.3</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PRECALIFICACIÓN REQUERIMIENTOS TÉCNICOS</w:t>
        </w:r>
        <w:r w:rsidR="00165567">
          <w:rPr>
            <w:noProof/>
            <w:webHidden/>
          </w:rPr>
          <w:tab/>
        </w:r>
        <w:r w:rsidR="00165567">
          <w:rPr>
            <w:noProof/>
            <w:webHidden/>
          </w:rPr>
          <w:fldChar w:fldCharType="begin"/>
        </w:r>
        <w:r w:rsidR="00165567">
          <w:rPr>
            <w:noProof/>
            <w:webHidden/>
          </w:rPr>
          <w:instrText xml:space="preserve"> PAGEREF _Toc493634109 \h </w:instrText>
        </w:r>
        <w:r w:rsidR="00165567">
          <w:rPr>
            <w:noProof/>
            <w:webHidden/>
          </w:rPr>
        </w:r>
        <w:r w:rsidR="00165567">
          <w:rPr>
            <w:noProof/>
            <w:webHidden/>
          </w:rPr>
          <w:fldChar w:fldCharType="separate"/>
        </w:r>
        <w:r w:rsidR="00461DA2">
          <w:rPr>
            <w:noProof/>
            <w:webHidden/>
          </w:rPr>
          <w:t>5</w:t>
        </w:r>
        <w:r w:rsidR="00165567">
          <w:rPr>
            <w:noProof/>
            <w:webHidden/>
          </w:rPr>
          <w:fldChar w:fldCharType="end"/>
        </w:r>
      </w:hyperlink>
    </w:p>
    <w:p w14:paraId="76A99425" w14:textId="77777777" w:rsidR="00165567" w:rsidRDefault="00533E9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0" w:history="1">
        <w:r w:rsidR="00165567" w:rsidRPr="00A47482">
          <w:rPr>
            <w:rStyle w:val="Hipervnculo"/>
            <w:noProof/>
          </w:rPr>
          <w:t>5.</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PARTICIPACIÓN EN FUTUROS PROCESOS DE LICITACIÓN</w:t>
        </w:r>
        <w:r w:rsidR="00165567">
          <w:rPr>
            <w:noProof/>
            <w:webHidden/>
          </w:rPr>
          <w:tab/>
        </w:r>
        <w:r w:rsidR="00165567">
          <w:rPr>
            <w:noProof/>
            <w:webHidden/>
          </w:rPr>
          <w:fldChar w:fldCharType="begin"/>
        </w:r>
        <w:r w:rsidR="00165567">
          <w:rPr>
            <w:noProof/>
            <w:webHidden/>
          </w:rPr>
          <w:instrText xml:space="preserve"> PAGEREF _Toc493634110 \h </w:instrText>
        </w:r>
        <w:r w:rsidR="00165567">
          <w:rPr>
            <w:noProof/>
            <w:webHidden/>
          </w:rPr>
        </w:r>
        <w:r w:rsidR="00165567">
          <w:rPr>
            <w:noProof/>
            <w:webHidden/>
          </w:rPr>
          <w:fldChar w:fldCharType="separate"/>
        </w:r>
        <w:r w:rsidR="00461DA2">
          <w:rPr>
            <w:noProof/>
            <w:webHidden/>
          </w:rPr>
          <w:t>5</w:t>
        </w:r>
        <w:r w:rsidR="00165567">
          <w:rPr>
            <w:noProof/>
            <w:webHidden/>
          </w:rPr>
          <w:fldChar w:fldCharType="end"/>
        </w:r>
      </w:hyperlink>
    </w:p>
    <w:p w14:paraId="76A99426" w14:textId="77777777" w:rsidR="00165567" w:rsidRDefault="00533E9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1" w:history="1">
        <w:r w:rsidR="00165567" w:rsidRPr="00A47482">
          <w:rPr>
            <w:rStyle w:val="Hipervnculo"/>
            <w:noProof/>
          </w:rPr>
          <w:t>6.</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CALENDARIO DE LA PRECALIFICACIÓN PÚBLICA</w:t>
        </w:r>
        <w:r w:rsidR="00165567">
          <w:rPr>
            <w:noProof/>
            <w:webHidden/>
          </w:rPr>
          <w:tab/>
        </w:r>
        <w:r w:rsidR="00165567">
          <w:rPr>
            <w:noProof/>
            <w:webHidden/>
          </w:rPr>
          <w:fldChar w:fldCharType="begin"/>
        </w:r>
        <w:r w:rsidR="00165567">
          <w:rPr>
            <w:noProof/>
            <w:webHidden/>
          </w:rPr>
          <w:instrText xml:space="preserve"> PAGEREF _Toc493634111 \h </w:instrText>
        </w:r>
        <w:r w:rsidR="00165567">
          <w:rPr>
            <w:noProof/>
            <w:webHidden/>
          </w:rPr>
        </w:r>
        <w:r w:rsidR="00165567">
          <w:rPr>
            <w:noProof/>
            <w:webHidden/>
          </w:rPr>
          <w:fldChar w:fldCharType="separate"/>
        </w:r>
        <w:r w:rsidR="00461DA2">
          <w:rPr>
            <w:noProof/>
            <w:webHidden/>
          </w:rPr>
          <w:t>6</w:t>
        </w:r>
        <w:r w:rsidR="00165567">
          <w:rPr>
            <w:noProof/>
            <w:webHidden/>
          </w:rPr>
          <w:fldChar w:fldCharType="end"/>
        </w:r>
      </w:hyperlink>
    </w:p>
    <w:p w14:paraId="76A99427" w14:textId="77777777" w:rsidR="00165567" w:rsidRDefault="00533E9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2" w:history="1">
        <w:r w:rsidR="00165567" w:rsidRPr="00A47482">
          <w:rPr>
            <w:rStyle w:val="Hipervnculo"/>
            <w:noProof/>
          </w:rPr>
          <w:t>7.</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PORTAL DE COMPRAS DE CODELCO Y REGIC:</w:t>
        </w:r>
        <w:r w:rsidR="00165567">
          <w:rPr>
            <w:noProof/>
            <w:webHidden/>
          </w:rPr>
          <w:tab/>
        </w:r>
        <w:r w:rsidR="00165567">
          <w:rPr>
            <w:noProof/>
            <w:webHidden/>
          </w:rPr>
          <w:fldChar w:fldCharType="begin"/>
        </w:r>
        <w:r w:rsidR="00165567">
          <w:rPr>
            <w:noProof/>
            <w:webHidden/>
          </w:rPr>
          <w:instrText xml:space="preserve"> PAGEREF _Toc493634112 \h </w:instrText>
        </w:r>
        <w:r w:rsidR="00165567">
          <w:rPr>
            <w:noProof/>
            <w:webHidden/>
          </w:rPr>
        </w:r>
        <w:r w:rsidR="00165567">
          <w:rPr>
            <w:noProof/>
            <w:webHidden/>
          </w:rPr>
          <w:fldChar w:fldCharType="separate"/>
        </w:r>
        <w:r w:rsidR="00461DA2">
          <w:rPr>
            <w:noProof/>
            <w:webHidden/>
          </w:rPr>
          <w:t>6</w:t>
        </w:r>
        <w:r w:rsidR="00165567">
          <w:rPr>
            <w:noProof/>
            <w:webHidden/>
          </w:rPr>
          <w:fldChar w:fldCharType="end"/>
        </w:r>
      </w:hyperlink>
    </w:p>
    <w:p w14:paraId="76A99428" w14:textId="77777777" w:rsidR="00165567" w:rsidRDefault="00533E9E">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493634113" w:history="1">
        <w:r w:rsidR="00165567" w:rsidRPr="00A47482">
          <w:rPr>
            <w:rStyle w:val="Hipervnculo"/>
            <w:noProof/>
          </w:rPr>
          <w:t>8.</w:t>
        </w:r>
        <w:r w:rsidR="00165567">
          <w:rPr>
            <w:rFonts w:asciiTheme="minorHAnsi" w:eastAsiaTheme="minorEastAsia" w:hAnsiTheme="minorHAnsi" w:cstheme="minorBidi"/>
            <w:b w:val="0"/>
            <w:bCs w:val="0"/>
            <w:caps w:val="0"/>
            <w:noProof/>
            <w:sz w:val="22"/>
            <w:szCs w:val="22"/>
          </w:rPr>
          <w:tab/>
        </w:r>
        <w:r w:rsidR="00165567" w:rsidRPr="00A47482">
          <w:rPr>
            <w:rStyle w:val="Hipervnculo"/>
            <w:noProof/>
          </w:rPr>
          <w:t>CONFIRMACIÓN DE INTENCIÓN DE PARTICIPAR</w:t>
        </w:r>
        <w:r w:rsidR="00165567">
          <w:rPr>
            <w:noProof/>
            <w:webHidden/>
          </w:rPr>
          <w:tab/>
        </w:r>
        <w:r w:rsidR="00165567">
          <w:rPr>
            <w:noProof/>
            <w:webHidden/>
          </w:rPr>
          <w:fldChar w:fldCharType="begin"/>
        </w:r>
        <w:r w:rsidR="00165567">
          <w:rPr>
            <w:noProof/>
            <w:webHidden/>
          </w:rPr>
          <w:instrText xml:space="preserve"> PAGEREF _Toc493634113 \h </w:instrText>
        </w:r>
        <w:r w:rsidR="00165567">
          <w:rPr>
            <w:noProof/>
            <w:webHidden/>
          </w:rPr>
        </w:r>
        <w:r w:rsidR="00165567">
          <w:rPr>
            <w:noProof/>
            <w:webHidden/>
          </w:rPr>
          <w:fldChar w:fldCharType="separate"/>
        </w:r>
        <w:r w:rsidR="00461DA2">
          <w:rPr>
            <w:noProof/>
            <w:webHidden/>
          </w:rPr>
          <w:t>7</w:t>
        </w:r>
        <w:r w:rsidR="00165567">
          <w:rPr>
            <w:noProof/>
            <w:webHidden/>
          </w:rPr>
          <w:fldChar w:fldCharType="end"/>
        </w:r>
      </w:hyperlink>
    </w:p>
    <w:p w14:paraId="76A99429" w14:textId="77777777" w:rsidR="00CC2C9F" w:rsidRDefault="003B5636" w:rsidP="003B5636">
      <w:pPr>
        <w:spacing w:line="360" w:lineRule="auto"/>
        <w:jc w:val="both"/>
        <w:rPr>
          <w:rFonts w:ascii="Arial" w:hAnsi="Arial" w:cs="Arial"/>
          <w:sz w:val="20"/>
          <w:szCs w:val="20"/>
        </w:rPr>
      </w:pPr>
      <w:r w:rsidRPr="00714946">
        <w:rPr>
          <w:b/>
          <w:bCs/>
          <w:i/>
          <w:iCs/>
        </w:rPr>
        <w:fldChar w:fldCharType="end"/>
      </w:r>
    </w:p>
    <w:p w14:paraId="76A9942A" w14:textId="77777777" w:rsidR="00CC2C9F" w:rsidRDefault="00CC2C9F" w:rsidP="00CC2C9F">
      <w:pPr>
        <w:spacing w:line="360" w:lineRule="auto"/>
        <w:jc w:val="both"/>
        <w:rPr>
          <w:rFonts w:ascii="Arial" w:hAnsi="Arial" w:cs="Arial"/>
          <w:sz w:val="20"/>
          <w:szCs w:val="20"/>
        </w:rPr>
      </w:pPr>
    </w:p>
    <w:p w14:paraId="76A9942B" w14:textId="77777777" w:rsidR="00CC2C9F" w:rsidRDefault="00CC2C9F" w:rsidP="00CC2C9F">
      <w:pPr>
        <w:jc w:val="both"/>
        <w:rPr>
          <w:rFonts w:ascii="Arial" w:hAnsi="Arial" w:cs="Arial"/>
          <w:sz w:val="20"/>
          <w:szCs w:val="20"/>
        </w:rPr>
      </w:pPr>
    </w:p>
    <w:p w14:paraId="76A9942C" w14:textId="77777777" w:rsidR="00CC2C9F" w:rsidRDefault="00CC2C9F" w:rsidP="00CC2C9F">
      <w:pPr>
        <w:jc w:val="both"/>
        <w:rPr>
          <w:rFonts w:ascii="Arial" w:hAnsi="Arial" w:cs="Arial"/>
          <w:sz w:val="20"/>
          <w:szCs w:val="20"/>
        </w:rPr>
      </w:pPr>
    </w:p>
    <w:p w14:paraId="76A9942D" w14:textId="77777777" w:rsidR="00CC2C9F" w:rsidRDefault="00CC2C9F" w:rsidP="00CC2C9F">
      <w:pPr>
        <w:jc w:val="both"/>
        <w:rPr>
          <w:rFonts w:ascii="Arial" w:hAnsi="Arial" w:cs="Arial"/>
          <w:sz w:val="20"/>
          <w:szCs w:val="20"/>
        </w:rPr>
      </w:pPr>
    </w:p>
    <w:p w14:paraId="76A9942E" w14:textId="77777777" w:rsidR="00CC2C9F" w:rsidRDefault="00CC2C9F" w:rsidP="00CC2C9F">
      <w:pPr>
        <w:jc w:val="both"/>
        <w:rPr>
          <w:rFonts w:ascii="Arial" w:hAnsi="Arial" w:cs="Arial"/>
          <w:sz w:val="20"/>
          <w:szCs w:val="20"/>
        </w:rPr>
      </w:pPr>
    </w:p>
    <w:p w14:paraId="76A9942F" w14:textId="77777777" w:rsidR="00CC2C9F" w:rsidRDefault="00CC2C9F" w:rsidP="00CC2C9F">
      <w:pPr>
        <w:jc w:val="both"/>
        <w:rPr>
          <w:rFonts w:ascii="Arial" w:hAnsi="Arial" w:cs="Arial"/>
          <w:sz w:val="20"/>
          <w:szCs w:val="20"/>
        </w:rPr>
      </w:pPr>
    </w:p>
    <w:p w14:paraId="76A99430" w14:textId="77777777" w:rsidR="00CC2C9F" w:rsidRDefault="00CC2C9F" w:rsidP="00CC2C9F">
      <w:pPr>
        <w:jc w:val="both"/>
        <w:rPr>
          <w:rFonts w:ascii="Arial" w:hAnsi="Arial" w:cs="Arial"/>
          <w:sz w:val="20"/>
          <w:szCs w:val="20"/>
        </w:rPr>
      </w:pPr>
    </w:p>
    <w:p w14:paraId="76A99431" w14:textId="77777777" w:rsidR="00CC2C9F" w:rsidRDefault="00CC2C9F" w:rsidP="00CC2C9F">
      <w:pPr>
        <w:jc w:val="both"/>
        <w:rPr>
          <w:rFonts w:ascii="Arial" w:hAnsi="Arial" w:cs="Arial"/>
          <w:sz w:val="20"/>
          <w:szCs w:val="20"/>
        </w:rPr>
      </w:pPr>
    </w:p>
    <w:p w14:paraId="76A99432" w14:textId="77777777" w:rsidR="00CC2C9F" w:rsidRDefault="00CC2C9F" w:rsidP="00CC2C9F">
      <w:pPr>
        <w:jc w:val="both"/>
        <w:rPr>
          <w:rFonts w:ascii="Arial" w:hAnsi="Arial" w:cs="Arial"/>
          <w:sz w:val="20"/>
          <w:szCs w:val="20"/>
        </w:rPr>
      </w:pPr>
    </w:p>
    <w:p w14:paraId="76A99433" w14:textId="77777777" w:rsidR="00CC2C9F" w:rsidRDefault="00CC2C9F" w:rsidP="00CC2C9F">
      <w:pPr>
        <w:jc w:val="both"/>
        <w:rPr>
          <w:rFonts w:ascii="Arial" w:hAnsi="Arial" w:cs="Arial"/>
          <w:sz w:val="20"/>
          <w:szCs w:val="20"/>
        </w:rPr>
      </w:pPr>
    </w:p>
    <w:p w14:paraId="76A99434" w14:textId="77777777" w:rsidR="00CC2C9F" w:rsidRDefault="00CC2C9F" w:rsidP="00CC2C9F">
      <w:pPr>
        <w:jc w:val="both"/>
        <w:rPr>
          <w:rFonts w:ascii="Arial" w:hAnsi="Arial" w:cs="Arial"/>
          <w:sz w:val="20"/>
          <w:szCs w:val="20"/>
        </w:rPr>
      </w:pPr>
    </w:p>
    <w:p w14:paraId="76A99435" w14:textId="77777777" w:rsidR="00CC2C9F" w:rsidRDefault="00CC2C9F" w:rsidP="00CC2C9F">
      <w:pPr>
        <w:jc w:val="both"/>
        <w:rPr>
          <w:rFonts w:ascii="Arial" w:hAnsi="Arial" w:cs="Arial"/>
          <w:sz w:val="20"/>
          <w:szCs w:val="20"/>
        </w:rPr>
      </w:pPr>
    </w:p>
    <w:p w14:paraId="76A99436" w14:textId="77777777" w:rsidR="00CC2C9F" w:rsidRDefault="00CC2C9F" w:rsidP="00CC2C9F">
      <w:pPr>
        <w:jc w:val="both"/>
        <w:rPr>
          <w:rFonts w:ascii="Arial" w:hAnsi="Arial" w:cs="Arial"/>
          <w:sz w:val="20"/>
          <w:szCs w:val="20"/>
        </w:rPr>
      </w:pPr>
    </w:p>
    <w:p w14:paraId="76A99437" w14:textId="77777777" w:rsidR="00CC2C9F" w:rsidRDefault="00CC2C9F" w:rsidP="00CC2C9F">
      <w:pPr>
        <w:jc w:val="both"/>
        <w:rPr>
          <w:rFonts w:ascii="Arial" w:hAnsi="Arial" w:cs="Arial"/>
          <w:sz w:val="20"/>
          <w:szCs w:val="20"/>
        </w:rPr>
      </w:pPr>
    </w:p>
    <w:p w14:paraId="76A99438" w14:textId="77777777" w:rsidR="00CC2C9F" w:rsidRDefault="00CC2C9F" w:rsidP="00CC2C9F">
      <w:pPr>
        <w:jc w:val="both"/>
        <w:rPr>
          <w:rFonts w:ascii="Arial" w:hAnsi="Arial" w:cs="Arial"/>
          <w:sz w:val="20"/>
          <w:szCs w:val="20"/>
        </w:rPr>
      </w:pPr>
    </w:p>
    <w:p w14:paraId="76A99439" w14:textId="77777777" w:rsidR="00CC2C9F" w:rsidRDefault="00CC2C9F" w:rsidP="00CC2C9F">
      <w:pPr>
        <w:jc w:val="both"/>
        <w:rPr>
          <w:rFonts w:ascii="Arial" w:hAnsi="Arial" w:cs="Arial"/>
          <w:sz w:val="20"/>
          <w:szCs w:val="20"/>
        </w:rPr>
      </w:pPr>
    </w:p>
    <w:p w14:paraId="76A9943A" w14:textId="77777777" w:rsidR="00CC2C9F" w:rsidRDefault="00CC2C9F" w:rsidP="00CC2C9F">
      <w:pPr>
        <w:jc w:val="both"/>
        <w:rPr>
          <w:rFonts w:ascii="Arial" w:hAnsi="Arial" w:cs="Arial"/>
          <w:sz w:val="20"/>
          <w:szCs w:val="20"/>
        </w:rPr>
      </w:pPr>
    </w:p>
    <w:p w14:paraId="76A9943B" w14:textId="77777777" w:rsidR="00CC2C9F" w:rsidRDefault="00CC2C9F" w:rsidP="00CC2C9F">
      <w:pPr>
        <w:jc w:val="both"/>
        <w:rPr>
          <w:rFonts w:ascii="Arial" w:hAnsi="Arial" w:cs="Arial"/>
          <w:sz w:val="20"/>
          <w:szCs w:val="20"/>
        </w:rPr>
      </w:pPr>
    </w:p>
    <w:p w14:paraId="76A9943C" w14:textId="77777777" w:rsidR="00CC2C9F" w:rsidRDefault="00CC2C9F" w:rsidP="00CC2C9F">
      <w:pPr>
        <w:jc w:val="both"/>
        <w:rPr>
          <w:rFonts w:ascii="Arial" w:hAnsi="Arial" w:cs="Arial"/>
          <w:sz w:val="20"/>
          <w:szCs w:val="20"/>
        </w:rPr>
      </w:pPr>
    </w:p>
    <w:p w14:paraId="76A9943D" w14:textId="77777777" w:rsidR="00CC2C9F" w:rsidRDefault="00CC2C9F" w:rsidP="00CC2C9F">
      <w:pPr>
        <w:jc w:val="both"/>
        <w:rPr>
          <w:rFonts w:ascii="Arial" w:hAnsi="Arial" w:cs="Arial"/>
          <w:sz w:val="20"/>
          <w:szCs w:val="20"/>
        </w:rPr>
      </w:pPr>
    </w:p>
    <w:p w14:paraId="76A9943E" w14:textId="77777777" w:rsidR="00CC2C9F" w:rsidRDefault="00CC2C9F" w:rsidP="00CC2C9F">
      <w:pPr>
        <w:jc w:val="both"/>
        <w:rPr>
          <w:rFonts w:ascii="Arial" w:hAnsi="Arial" w:cs="Arial"/>
          <w:sz w:val="20"/>
          <w:szCs w:val="20"/>
        </w:rPr>
      </w:pPr>
    </w:p>
    <w:p w14:paraId="76A9943F" w14:textId="77777777" w:rsidR="00CC2C9F" w:rsidRDefault="00CC2C9F" w:rsidP="00CC2C9F">
      <w:pPr>
        <w:jc w:val="both"/>
        <w:rPr>
          <w:rFonts w:ascii="Arial" w:hAnsi="Arial" w:cs="Arial"/>
          <w:sz w:val="20"/>
          <w:szCs w:val="20"/>
        </w:rPr>
      </w:pPr>
    </w:p>
    <w:p w14:paraId="76A99440" w14:textId="77777777" w:rsidR="00CC2C9F" w:rsidRDefault="00CC2C9F" w:rsidP="00CC2C9F">
      <w:pPr>
        <w:jc w:val="both"/>
        <w:rPr>
          <w:rFonts w:ascii="Arial" w:hAnsi="Arial" w:cs="Arial"/>
          <w:sz w:val="20"/>
          <w:szCs w:val="20"/>
        </w:rPr>
      </w:pPr>
    </w:p>
    <w:p w14:paraId="76A99441" w14:textId="77777777" w:rsidR="00CC2C9F" w:rsidRDefault="00CC2C9F" w:rsidP="00CC2C9F">
      <w:pPr>
        <w:jc w:val="both"/>
        <w:rPr>
          <w:rFonts w:ascii="Arial" w:hAnsi="Arial" w:cs="Arial"/>
          <w:sz w:val="20"/>
          <w:szCs w:val="20"/>
        </w:rPr>
      </w:pPr>
    </w:p>
    <w:p w14:paraId="76A99442" w14:textId="77777777" w:rsidR="00CC2C9F" w:rsidRDefault="00CC2C9F" w:rsidP="00CC2C9F">
      <w:pPr>
        <w:jc w:val="both"/>
        <w:rPr>
          <w:rFonts w:ascii="Arial" w:hAnsi="Arial" w:cs="Arial"/>
          <w:sz w:val="20"/>
          <w:szCs w:val="20"/>
        </w:rPr>
      </w:pPr>
    </w:p>
    <w:p w14:paraId="76A99443" w14:textId="77777777" w:rsidR="00CC2C9F" w:rsidRDefault="00CC2C9F" w:rsidP="00CC2C9F">
      <w:pPr>
        <w:jc w:val="both"/>
        <w:rPr>
          <w:rFonts w:ascii="Arial" w:hAnsi="Arial" w:cs="Arial"/>
          <w:sz w:val="20"/>
          <w:szCs w:val="20"/>
        </w:rPr>
      </w:pPr>
    </w:p>
    <w:p w14:paraId="76A99444" w14:textId="77777777" w:rsidR="00CC2C9F" w:rsidRDefault="00CC2C9F" w:rsidP="00CC2C9F">
      <w:pPr>
        <w:jc w:val="both"/>
        <w:rPr>
          <w:rFonts w:ascii="Arial" w:hAnsi="Arial" w:cs="Arial"/>
          <w:sz w:val="20"/>
          <w:szCs w:val="20"/>
        </w:rPr>
      </w:pPr>
    </w:p>
    <w:p w14:paraId="76A99445" w14:textId="77777777" w:rsidR="00CC2C9F" w:rsidRDefault="00CC2C9F" w:rsidP="00CC2C9F">
      <w:pPr>
        <w:jc w:val="both"/>
        <w:rPr>
          <w:rFonts w:ascii="Arial" w:hAnsi="Arial" w:cs="Arial"/>
          <w:sz w:val="20"/>
          <w:szCs w:val="20"/>
        </w:rPr>
      </w:pPr>
    </w:p>
    <w:p w14:paraId="76A99446" w14:textId="77777777" w:rsidR="00823CDB" w:rsidRDefault="00823CDB">
      <w:pPr>
        <w:rPr>
          <w:rFonts w:ascii="Arial" w:hAnsi="Arial" w:cs="Arial"/>
          <w:b/>
          <w:sz w:val="20"/>
          <w:szCs w:val="20"/>
          <w:u w:val="single"/>
        </w:rPr>
      </w:pPr>
      <w:r>
        <w:rPr>
          <w:rFonts w:ascii="Arial" w:hAnsi="Arial" w:cs="Arial"/>
          <w:b/>
          <w:sz w:val="20"/>
          <w:szCs w:val="20"/>
          <w:u w:val="single"/>
        </w:rPr>
        <w:br w:type="page"/>
      </w:r>
    </w:p>
    <w:p w14:paraId="76A99447" w14:textId="77777777"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14:paraId="76A99448" w14:textId="77777777" w:rsidR="00183EED" w:rsidRDefault="00183EED" w:rsidP="00C80E7E">
      <w:pPr>
        <w:jc w:val="center"/>
        <w:rPr>
          <w:rFonts w:ascii="Arial" w:hAnsi="Arial" w:cs="Arial"/>
          <w:b/>
          <w:sz w:val="20"/>
          <w:szCs w:val="20"/>
          <w:u w:val="single"/>
        </w:rPr>
      </w:pPr>
    </w:p>
    <w:p w14:paraId="76A99449" w14:textId="77777777" w:rsidR="00CC2C9F" w:rsidRPr="0052027E" w:rsidRDefault="00957F57" w:rsidP="00C80E7E">
      <w:pPr>
        <w:jc w:val="both"/>
        <w:rPr>
          <w:rFonts w:ascii="Arial" w:hAnsi="Arial" w:cs="Arial"/>
          <w:b/>
        </w:rPr>
      </w:pPr>
      <w:r>
        <w:rPr>
          <w:rFonts w:ascii="Arial" w:hAnsi="Arial" w:cs="Arial"/>
          <w:b/>
        </w:rPr>
        <w:t xml:space="preserve"> </w:t>
      </w:r>
    </w:p>
    <w:p w14:paraId="76A9944A"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0" w:name="_Toc493634103"/>
      <w:r w:rsidRPr="00572E81">
        <w:rPr>
          <w:rFonts w:cs="Arial"/>
          <w:sz w:val="20"/>
          <w:u w:val="none"/>
        </w:rPr>
        <w:t>ANTECEDENTES GENERALES</w:t>
      </w:r>
      <w:bookmarkEnd w:id="0"/>
    </w:p>
    <w:p w14:paraId="76A9944B" w14:textId="77777777" w:rsidR="002D3870" w:rsidRDefault="002D3870" w:rsidP="00C80E7E">
      <w:pPr>
        <w:widowControl w:val="0"/>
        <w:autoSpaceDE w:val="0"/>
        <w:autoSpaceDN w:val="0"/>
        <w:adjustRightInd w:val="0"/>
        <w:jc w:val="both"/>
        <w:rPr>
          <w:rFonts w:ascii="Arial" w:hAnsi="Arial" w:cs="Arial"/>
          <w:sz w:val="20"/>
          <w:szCs w:val="20"/>
          <w:lang w:val="es-CL"/>
        </w:rPr>
      </w:pPr>
    </w:p>
    <w:p w14:paraId="76A9944C" w14:textId="665656DC"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Corporación Nacional del Cobre de Chile, Codelco Chile, a través de la </w:t>
      </w:r>
      <w:r w:rsidRPr="006B44CA">
        <w:rPr>
          <w:rFonts w:ascii="Arial" w:hAnsi="Arial" w:cs="Arial"/>
          <w:sz w:val="20"/>
          <w:szCs w:val="20"/>
          <w:lang w:val="es-CL"/>
        </w:rPr>
        <w:t xml:space="preserve">Dirección de Adquisiciones de la Vicepresidencia de Proyectos, </w:t>
      </w:r>
      <w:r w:rsidR="00AA506B" w:rsidRPr="006B44CA">
        <w:rPr>
          <w:rFonts w:ascii="Arial" w:hAnsi="Arial" w:cs="Arial"/>
          <w:sz w:val="20"/>
          <w:szCs w:val="20"/>
          <w:lang w:val="es-CL"/>
        </w:rPr>
        <w:t>está efectuando un proceso de pr</w:t>
      </w:r>
      <w:r w:rsidR="00AA506B">
        <w:rPr>
          <w:rFonts w:ascii="Arial" w:hAnsi="Arial" w:cs="Arial"/>
          <w:sz w:val="20"/>
          <w:szCs w:val="20"/>
          <w:lang w:val="es-CL"/>
        </w:rPr>
        <w:t xml:space="preserve">ecalificación de proveedores para la futura </w:t>
      </w:r>
      <w:r w:rsidRPr="001D38D4">
        <w:rPr>
          <w:rFonts w:ascii="Arial" w:hAnsi="Arial" w:cs="Arial"/>
          <w:sz w:val="20"/>
          <w:szCs w:val="20"/>
          <w:lang w:val="es-CL"/>
        </w:rPr>
        <w:t xml:space="preserve">adquisición del bien denominado </w:t>
      </w:r>
      <w:r w:rsidRPr="006B44CA">
        <w:rPr>
          <w:rFonts w:ascii="Arial" w:hAnsi="Arial" w:cs="Arial"/>
          <w:sz w:val="20"/>
          <w:szCs w:val="20"/>
          <w:lang w:val="es-CL"/>
        </w:rPr>
        <w:t>“</w:t>
      </w:r>
      <w:r w:rsidR="003C43E2">
        <w:rPr>
          <w:rFonts w:ascii="Arial" w:hAnsi="Arial" w:cs="Arial"/>
          <w:sz w:val="20"/>
          <w:szCs w:val="20"/>
          <w:lang w:val="es-CL"/>
        </w:rPr>
        <w:t>ESTRUCTURAS BODEGAS SECTOR LOS LUMES</w:t>
      </w:r>
      <w:r w:rsidRPr="006B44CA">
        <w:rPr>
          <w:rFonts w:ascii="Arial" w:hAnsi="Arial" w:cs="Arial"/>
          <w:sz w:val="20"/>
          <w:szCs w:val="20"/>
          <w:lang w:val="es-CL"/>
        </w:rPr>
        <w:t>”.</w:t>
      </w:r>
    </w:p>
    <w:p w14:paraId="76A9944D"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76A9944E"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1" w:name="_Toc493634104"/>
      <w:r w:rsidRPr="00572E81">
        <w:rPr>
          <w:rFonts w:cs="Arial"/>
          <w:sz w:val="20"/>
          <w:u w:val="none"/>
        </w:rPr>
        <w:t xml:space="preserve">ANTECEDENTES DEL </w:t>
      </w:r>
      <w:bookmarkEnd w:id="1"/>
      <w:r w:rsidR="00625FE2">
        <w:rPr>
          <w:rFonts w:cs="Arial"/>
          <w:sz w:val="20"/>
          <w:u w:val="none"/>
        </w:rPr>
        <w:t>SUMINISTRO</w:t>
      </w:r>
    </w:p>
    <w:p w14:paraId="76A9944F" w14:textId="77777777" w:rsidR="002D3870" w:rsidRDefault="002D3870" w:rsidP="00C80E7E">
      <w:pPr>
        <w:widowControl w:val="0"/>
        <w:autoSpaceDE w:val="0"/>
        <w:autoSpaceDN w:val="0"/>
        <w:adjustRightInd w:val="0"/>
        <w:jc w:val="both"/>
        <w:rPr>
          <w:rFonts w:ascii="Arial" w:hAnsi="Arial" w:cs="Arial"/>
          <w:sz w:val="20"/>
          <w:szCs w:val="20"/>
          <w:lang w:val="es-CL"/>
        </w:rPr>
      </w:pPr>
    </w:p>
    <w:p w14:paraId="76A99450" w14:textId="77777777" w:rsidR="003C5586" w:rsidRPr="001D38D4" w:rsidRDefault="005B3B2A"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14:paraId="76A99451" w14:textId="77777777" w:rsidR="00AA506B" w:rsidRDefault="00AA506B" w:rsidP="00C80E7E">
      <w:pPr>
        <w:widowControl w:val="0"/>
        <w:autoSpaceDE w:val="0"/>
        <w:autoSpaceDN w:val="0"/>
        <w:adjustRightInd w:val="0"/>
        <w:jc w:val="both"/>
        <w:rPr>
          <w:rFonts w:ascii="Arial" w:hAnsi="Arial" w:cs="Arial"/>
          <w:sz w:val="20"/>
          <w:szCs w:val="20"/>
          <w:lang w:val="es-CL"/>
        </w:rPr>
      </w:pPr>
    </w:p>
    <w:p w14:paraId="76A99452" w14:textId="77777777" w:rsidR="006B44CA" w:rsidRPr="001D38D4" w:rsidRDefault="006B44CA" w:rsidP="006B44CA">
      <w:pPr>
        <w:widowControl w:val="0"/>
        <w:autoSpaceDE w:val="0"/>
        <w:autoSpaceDN w:val="0"/>
        <w:adjustRightInd w:val="0"/>
        <w:jc w:val="both"/>
        <w:rPr>
          <w:rFonts w:ascii="Arial" w:hAnsi="Arial" w:cs="Arial"/>
          <w:sz w:val="20"/>
          <w:szCs w:val="20"/>
          <w:lang w:val="es-CL"/>
        </w:rPr>
      </w:pPr>
    </w:p>
    <w:tbl>
      <w:tblPr>
        <w:tblW w:w="4896" w:type="pct"/>
        <w:tblCellMar>
          <w:left w:w="70" w:type="dxa"/>
          <w:right w:w="70" w:type="dxa"/>
        </w:tblCellMar>
        <w:tblLook w:val="04A0" w:firstRow="1" w:lastRow="0" w:firstColumn="1" w:lastColumn="0" w:noHBand="0" w:noVBand="1"/>
      </w:tblPr>
      <w:tblGrid>
        <w:gridCol w:w="511"/>
        <w:gridCol w:w="911"/>
        <w:gridCol w:w="7215"/>
      </w:tblGrid>
      <w:tr w:rsidR="004F2B7B" w14:paraId="76A9945A" w14:textId="77777777" w:rsidTr="004F2B7B">
        <w:trPr>
          <w:trHeight w:val="315"/>
        </w:trPr>
        <w:tc>
          <w:tcPr>
            <w:tcW w:w="296" w:type="pct"/>
            <w:vMerge w:val="restart"/>
            <w:tcBorders>
              <w:top w:val="single" w:sz="8" w:space="0" w:color="auto"/>
              <w:left w:val="single" w:sz="8" w:space="0" w:color="auto"/>
              <w:bottom w:val="nil"/>
              <w:right w:val="single" w:sz="8" w:space="0" w:color="auto"/>
            </w:tcBorders>
            <w:shd w:val="clear" w:color="000000" w:fill="FABF8F"/>
            <w:vAlign w:val="center"/>
            <w:hideMark/>
          </w:tcPr>
          <w:p w14:paraId="76A99453" w14:textId="77777777" w:rsidR="004F2B7B" w:rsidRDefault="004F2B7B" w:rsidP="0078411F">
            <w:pPr>
              <w:jc w:val="center"/>
              <w:rPr>
                <w:rFonts w:ascii="Arial" w:hAnsi="Arial" w:cs="Arial"/>
                <w:b/>
                <w:bCs/>
                <w:color w:val="000000"/>
                <w:sz w:val="18"/>
                <w:szCs w:val="18"/>
              </w:rPr>
            </w:pPr>
            <w:r>
              <w:rPr>
                <w:rFonts w:ascii="Arial" w:hAnsi="Arial" w:cs="Arial"/>
                <w:b/>
                <w:bCs/>
                <w:color w:val="000000"/>
                <w:sz w:val="18"/>
                <w:szCs w:val="18"/>
              </w:rPr>
              <w:t>Ítem</w:t>
            </w:r>
          </w:p>
        </w:tc>
        <w:tc>
          <w:tcPr>
            <w:tcW w:w="527" w:type="pct"/>
            <w:vMerge w:val="restart"/>
            <w:tcBorders>
              <w:top w:val="single" w:sz="8" w:space="0" w:color="auto"/>
              <w:left w:val="single" w:sz="8" w:space="0" w:color="auto"/>
              <w:bottom w:val="nil"/>
              <w:right w:val="single" w:sz="8" w:space="0" w:color="auto"/>
            </w:tcBorders>
            <w:shd w:val="clear" w:color="000000" w:fill="FABF8F"/>
            <w:vAlign w:val="center"/>
            <w:hideMark/>
          </w:tcPr>
          <w:p w14:paraId="76A99455" w14:textId="6EAA9450" w:rsidR="004F2B7B" w:rsidRDefault="004F2B7B" w:rsidP="0078411F">
            <w:pPr>
              <w:jc w:val="center"/>
              <w:rPr>
                <w:rFonts w:ascii="Arial" w:hAnsi="Arial" w:cs="Arial"/>
                <w:b/>
                <w:bCs/>
                <w:color w:val="000000"/>
                <w:sz w:val="18"/>
                <w:szCs w:val="18"/>
              </w:rPr>
            </w:pPr>
            <w:r>
              <w:rPr>
                <w:rFonts w:ascii="Arial" w:hAnsi="Arial" w:cs="Arial"/>
                <w:b/>
                <w:bCs/>
                <w:color w:val="000000"/>
                <w:sz w:val="18"/>
                <w:szCs w:val="18"/>
              </w:rPr>
              <w:t>Cantidad</w:t>
            </w:r>
          </w:p>
        </w:tc>
        <w:tc>
          <w:tcPr>
            <w:tcW w:w="4177" w:type="pct"/>
            <w:vMerge w:val="restart"/>
            <w:tcBorders>
              <w:top w:val="single" w:sz="8" w:space="0" w:color="auto"/>
              <w:left w:val="single" w:sz="8" w:space="0" w:color="auto"/>
              <w:bottom w:val="nil"/>
              <w:right w:val="single" w:sz="8" w:space="0" w:color="auto"/>
            </w:tcBorders>
            <w:shd w:val="clear" w:color="000000" w:fill="FABF8F"/>
            <w:vAlign w:val="center"/>
            <w:hideMark/>
          </w:tcPr>
          <w:p w14:paraId="76A99459" w14:textId="77777777" w:rsidR="004F2B7B" w:rsidRDefault="004F2B7B" w:rsidP="004F2B7B">
            <w:pPr>
              <w:rPr>
                <w:rFonts w:ascii="Arial" w:hAnsi="Arial" w:cs="Arial"/>
                <w:b/>
                <w:bCs/>
                <w:color w:val="000000"/>
                <w:sz w:val="18"/>
                <w:szCs w:val="18"/>
              </w:rPr>
            </w:pPr>
            <w:r>
              <w:rPr>
                <w:rFonts w:ascii="Arial" w:hAnsi="Arial" w:cs="Arial"/>
                <w:b/>
                <w:bCs/>
                <w:color w:val="000000"/>
                <w:sz w:val="18"/>
                <w:szCs w:val="18"/>
              </w:rPr>
              <w:t>Descripción</w:t>
            </w:r>
          </w:p>
        </w:tc>
      </w:tr>
      <w:tr w:rsidR="004F2B7B" w14:paraId="76A99462" w14:textId="77777777" w:rsidTr="004F2B7B">
        <w:trPr>
          <w:trHeight w:val="315"/>
        </w:trPr>
        <w:tc>
          <w:tcPr>
            <w:tcW w:w="296" w:type="pct"/>
            <w:vMerge/>
            <w:tcBorders>
              <w:top w:val="single" w:sz="8" w:space="0" w:color="auto"/>
              <w:left w:val="single" w:sz="8" w:space="0" w:color="auto"/>
              <w:bottom w:val="nil"/>
              <w:right w:val="single" w:sz="8" w:space="0" w:color="auto"/>
            </w:tcBorders>
            <w:vAlign w:val="center"/>
            <w:hideMark/>
          </w:tcPr>
          <w:p w14:paraId="76A9945B" w14:textId="77777777" w:rsidR="004F2B7B" w:rsidRDefault="004F2B7B" w:rsidP="0078411F">
            <w:pPr>
              <w:rPr>
                <w:rFonts w:ascii="Arial" w:hAnsi="Arial" w:cs="Arial"/>
                <w:b/>
                <w:bCs/>
                <w:color w:val="000000"/>
                <w:sz w:val="18"/>
                <w:szCs w:val="18"/>
              </w:rPr>
            </w:pPr>
          </w:p>
        </w:tc>
        <w:tc>
          <w:tcPr>
            <w:tcW w:w="527" w:type="pct"/>
            <w:vMerge/>
            <w:tcBorders>
              <w:top w:val="single" w:sz="8" w:space="0" w:color="auto"/>
              <w:left w:val="single" w:sz="8" w:space="0" w:color="auto"/>
              <w:bottom w:val="nil"/>
              <w:right w:val="single" w:sz="8" w:space="0" w:color="auto"/>
            </w:tcBorders>
            <w:vAlign w:val="center"/>
            <w:hideMark/>
          </w:tcPr>
          <w:p w14:paraId="76A9945D" w14:textId="77777777" w:rsidR="004F2B7B" w:rsidRDefault="004F2B7B" w:rsidP="0078411F">
            <w:pPr>
              <w:rPr>
                <w:rFonts w:ascii="Arial" w:hAnsi="Arial" w:cs="Arial"/>
                <w:b/>
                <w:bCs/>
                <w:color w:val="000000"/>
                <w:sz w:val="18"/>
                <w:szCs w:val="18"/>
              </w:rPr>
            </w:pPr>
          </w:p>
        </w:tc>
        <w:tc>
          <w:tcPr>
            <w:tcW w:w="4177" w:type="pct"/>
            <w:vMerge/>
            <w:tcBorders>
              <w:top w:val="single" w:sz="8" w:space="0" w:color="auto"/>
              <w:left w:val="single" w:sz="8" w:space="0" w:color="auto"/>
              <w:bottom w:val="nil"/>
              <w:right w:val="single" w:sz="8" w:space="0" w:color="auto"/>
            </w:tcBorders>
            <w:vAlign w:val="center"/>
            <w:hideMark/>
          </w:tcPr>
          <w:p w14:paraId="76A99461" w14:textId="77777777" w:rsidR="004F2B7B" w:rsidRDefault="004F2B7B" w:rsidP="0078411F">
            <w:pPr>
              <w:rPr>
                <w:rFonts w:ascii="Arial" w:hAnsi="Arial" w:cs="Arial"/>
                <w:b/>
                <w:bCs/>
                <w:color w:val="000000"/>
                <w:sz w:val="18"/>
                <w:szCs w:val="18"/>
              </w:rPr>
            </w:pPr>
          </w:p>
        </w:tc>
      </w:tr>
      <w:tr w:rsidR="004F2B7B" w14:paraId="76A9946D" w14:textId="77777777" w:rsidTr="004F2B7B">
        <w:trPr>
          <w:trHeight w:val="960"/>
        </w:trPr>
        <w:tc>
          <w:tcPr>
            <w:tcW w:w="296" w:type="pct"/>
            <w:tcBorders>
              <w:top w:val="nil"/>
              <w:left w:val="single" w:sz="8" w:space="0" w:color="auto"/>
              <w:bottom w:val="single" w:sz="4" w:space="0" w:color="auto"/>
              <w:right w:val="single" w:sz="4" w:space="0" w:color="auto"/>
            </w:tcBorders>
            <w:shd w:val="clear" w:color="auto" w:fill="auto"/>
            <w:vAlign w:val="center"/>
            <w:hideMark/>
          </w:tcPr>
          <w:p w14:paraId="76A99466" w14:textId="79151F0F" w:rsidR="004F2B7B" w:rsidRDefault="004F2B7B" w:rsidP="0078411F">
            <w:pPr>
              <w:jc w:val="center"/>
              <w:rPr>
                <w:rFonts w:ascii="Arial" w:hAnsi="Arial" w:cs="Arial"/>
                <w:color w:val="000000"/>
                <w:sz w:val="18"/>
                <w:szCs w:val="18"/>
              </w:rPr>
            </w:pPr>
            <w:r>
              <w:rPr>
                <w:rFonts w:ascii="Arial" w:hAnsi="Arial" w:cs="Arial"/>
                <w:color w:val="000000"/>
                <w:sz w:val="18"/>
                <w:szCs w:val="18"/>
              </w:rPr>
              <w:t>01</w:t>
            </w:r>
          </w:p>
        </w:tc>
        <w:tc>
          <w:tcPr>
            <w:tcW w:w="527" w:type="pct"/>
            <w:tcBorders>
              <w:top w:val="nil"/>
              <w:left w:val="nil"/>
              <w:bottom w:val="single" w:sz="4" w:space="0" w:color="auto"/>
              <w:right w:val="single" w:sz="4" w:space="0" w:color="auto"/>
            </w:tcBorders>
            <w:shd w:val="clear" w:color="000000" w:fill="FFFFFF"/>
            <w:vAlign w:val="center"/>
            <w:hideMark/>
          </w:tcPr>
          <w:p w14:paraId="76A99468" w14:textId="776BEE8C" w:rsidR="004F2B7B" w:rsidRDefault="004F2B7B" w:rsidP="0078411F">
            <w:pPr>
              <w:jc w:val="center"/>
              <w:rPr>
                <w:rFonts w:ascii="Arial" w:hAnsi="Arial" w:cs="Arial"/>
                <w:b/>
                <w:bCs/>
                <w:color w:val="000000"/>
                <w:sz w:val="18"/>
                <w:szCs w:val="18"/>
              </w:rPr>
            </w:pPr>
            <w:r>
              <w:rPr>
                <w:rFonts w:ascii="Arial" w:hAnsi="Arial" w:cs="Arial"/>
                <w:b/>
                <w:bCs/>
                <w:color w:val="000000"/>
                <w:sz w:val="18"/>
                <w:szCs w:val="18"/>
              </w:rPr>
              <w:t>1 un</w:t>
            </w:r>
          </w:p>
        </w:tc>
        <w:tc>
          <w:tcPr>
            <w:tcW w:w="4177" w:type="pct"/>
            <w:tcBorders>
              <w:top w:val="nil"/>
              <w:left w:val="nil"/>
              <w:bottom w:val="single" w:sz="4" w:space="0" w:color="auto"/>
              <w:right w:val="single" w:sz="8" w:space="0" w:color="auto"/>
            </w:tcBorders>
            <w:shd w:val="clear" w:color="auto" w:fill="auto"/>
            <w:vAlign w:val="center"/>
            <w:hideMark/>
          </w:tcPr>
          <w:p w14:paraId="00F988A5" w14:textId="77777777" w:rsidR="004F2B7B" w:rsidRDefault="004F2B7B" w:rsidP="0078411F">
            <w:pPr>
              <w:jc w:val="both"/>
              <w:rPr>
                <w:rFonts w:ascii="Arial" w:hAnsi="Arial" w:cs="Arial"/>
                <w:color w:val="000000"/>
                <w:sz w:val="18"/>
                <w:szCs w:val="18"/>
              </w:rPr>
            </w:pPr>
            <w:r>
              <w:rPr>
                <w:rFonts w:ascii="Arial" w:hAnsi="Arial" w:cs="Arial"/>
                <w:color w:val="000000"/>
                <w:sz w:val="18"/>
                <w:szCs w:val="18"/>
              </w:rPr>
              <w:t>Estructura para bodega con las siguientes dimensiones:</w:t>
            </w:r>
          </w:p>
          <w:p w14:paraId="3C0B1130" w14:textId="77777777" w:rsidR="004F2B7B" w:rsidRDefault="004F2B7B" w:rsidP="0078411F">
            <w:pPr>
              <w:jc w:val="both"/>
              <w:rPr>
                <w:rFonts w:ascii="Arial" w:hAnsi="Arial" w:cs="Arial"/>
                <w:color w:val="000000"/>
                <w:sz w:val="18"/>
                <w:szCs w:val="18"/>
              </w:rPr>
            </w:pPr>
            <w:r>
              <w:rPr>
                <w:rFonts w:ascii="Arial" w:hAnsi="Arial" w:cs="Arial"/>
                <w:color w:val="000000"/>
                <w:sz w:val="18"/>
                <w:szCs w:val="18"/>
              </w:rPr>
              <w:t>30 ancho x 100m largo</w:t>
            </w:r>
          </w:p>
          <w:p w14:paraId="0F9F2CAA" w14:textId="77777777" w:rsidR="004F2B7B" w:rsidRDefault="004F2B7B" w:rsidP="0078411F">
            <w:pPr>
              <w:jc w:val="both"/>
              <w:rPr>
                <w:rFonts w:ascii="Arial" w:hAnsi="Arial" w:cs="Arial"/>
                <w:color w:val="000000"/>
                <w:sz w:val="18"/>
                <w:szCs w:val="18"/>
              </w:rPr>
            </w:pPr>
            <w:r>
              <w:rPr>
                <w:rFonts w:ascii="Arial" w:hAnsi="Arial" w:cs="Arial"/>
                <w:color w:val="000000"/>
                <w:sz w:val="18"/>
                <w:szCs w:val="18"/>
              </w:rPr>
              <w:t>Altura hombro: 5 m</w:t>
            </w:r>
          </w:p>
          <w:p w14:paraId="3F913D8F" w14:textId="77777777" w:rsidR="004F2B7B" w:rsidRDefault="004F2B7B" w:rsidP="0078411F">
            <w:pPr>
              <w:jc w:val="both"/>
              <w:rPr>
                <w:rFonts w:ascii="Arial" w:hAnsi="Arial" w:cs="Arial"/>
                <w:color w:val="000000"/>
                <w:sz w:val="18"/>
                <w:szCs w:val="18"/>
              </w:rPr>
            </w:pPr>
            <w:r>
              <w:rPr>
                <w:rFonts w:ascii="Arial" w:hAnsi="Arial" w:cs="Arial"/>
                <w:color w:val="000000"/>
                <w:sz w:val="18"/>
                <w:szCs w:val="18"/>
              </w:rPr>
              <w:t>Techo a 2 aguas con pendiente mínima de 15%</w:t>
            </w:r>
          </w:p>
          <w:p w14:paraId="326EB03D" w14:textId="77777777" w:rsidR="004F2B7B" w:rsidRDefault="004F2B7B" w:rsidP="0078411F">
            <w:pPr>
              <w:jc w:val="both"/>
              <w:rPr>
                <w:rFonts w:ascii="Arial" w:hAnsi="Arial" w:cs="Arial"/>
                <w:color w:val="000000"/>
                <w:sz w:val="18"/>
                <w:szCs w:val="18"/>
              </w:rPr>
            </w:pPr>
            <w:r>
              <w:rPr>
                <w:rFonts w:ascii="Arial" w:hAnsi="Arial" w:cs="Arial"/>
                <w:color w:val="000000"/>
                <w:sz w:val="18"/>
                <w:szCs w:val="18"/>
              </w:rPr>
              <w:t>Revestimiento para muros y techo</w:t>
            </w:r>
          </w:p>
          <w:p w14:paraId="54600126" w14:textId="77777777" w:rsidR="004F2B7B" w:rsidRDefault="004F2B7B" w:rsidP="0078411F">
            <w:pPr>
              <w:jc w:val="both"/>
              <w:rPr>
                <w:rFonts w:ascii="Arial" w:hAnsi="Arial" w:cs="Arial"/>
                <w:color w:val="000000"/>
                <w:sz w:val="18"/>
                <w:szCs w:val="18"/>
              </w:rPr>
            </w:pPr>
            <w:r>
              <w:rPr>
                <w:rFonts w:ascii="Arial" w:hAnsi="Arial" w:cs="Arial"/>
                <w:color w:val="000000"/>
                <w:sz w:val="18"/>
                <w:szCs w:val="18"/>
              </w:rPr>
              <w:t>2 Portones de 5mx5m, 1 en cada cara frontal de la bodega</w:t>
            </w:r>
          </w:p>
          <w:p w14:paraId="566DE102" w14:textId="77777777" w:rsidR="004F2B7B" w:rsidRDefault="004F2B7B" w:rsidP="0078411F">
            <w:pPr>
              <w:jc w:val="both"/>
              <w:rPr>
                <w:rFonts w:ascii="Arial" w:hAnsi="Arial" w:cs="Arial"/>
                <w:color w:val="000000"/>
                <w:sz w:val="18"/>
                <w:szCs w:val="18"/>
              </w:rPr>
            </w:pPr>
            <w:r>
              <w:rPr>
                <w:rFonts w:ascii="Arial" w:hAnsi="Arial" w:cs="Arial"/>
                <w:color w:val="000000"/>
                <w:sz w:val="18"/>
                <w:szCs w:val="18"/>
              </w:rPr>
              <w:t xml:space="preserve">2 Puertas, 1 en cada cara frontal de la bodega con barra </w:t>
            </w:r>
            <w:proofErr w:type="spellStart"/>
            <w:r>
              <w:rPr>
                <w:rFonts w:ascii="Arial" w:hAnsi="Arial" w:cs="Arial"/>
                <w:color w:val="000000"/>
                <w:sz w:val="18"/>
                <w:szCs w:val="18"/>
              </w:rPr>
              <w:t>antipánico</w:t>
            </w:r>
            <w:proofErr w:type="spellEnd"/>
          </w:p>
          <w:p w14:paraId="76A9946C" w14:textId="117F29A9" w:rsidR="004F2B7B" w:rsidRDefault="004F2B7B" w:rsidP="0078411F">
            <w:pPr>
              <w:jc w:val="both"/>
              <w:rPr>
                <w:rFonts w:ascii="Arial" w:hAnsi="Arial" w:cs="Arial"/>
                <w:color w:val="000000"/>
                <w:sz w:val="18"/>
                <w:szCs w:val="18"/>
              </w:rPr>
            </w:pPr>
          </w:p>
        </w:tc>
      </w:tr>
      <w:tr w:rsidR="004F2B7B" w14:paraId="76A99475" w14:textId="77777777" w:rsidTr="004F2B7B">
        <w:trPr>
          <w:trHeight w:val="975"/>
        </w:trPr>
        <w:tc>
          <w:tcPr>
            <w:tcW w:w="296" w:type="pct"/>
            <w:tcBorders>
              <w:top w:val="nil"/>
              <w:left w:val="single" w:sz="8" w:space="0" w:color="auto"/>
              <w:bottom w:val="nil"/>
              <w:right w:val="single" w:sz="4" w:space="0" w:color="auto"/>
            </w:tcBorders>
            <w:shd w:val="clear" w:color="auto" w:fill="auto"/>
            <w:vAlign w:val="center"/>
            <w:hideMark/>
          </w:tcPr>
          <w:p w14:paraId="76A9946E" w14:textId="505DE570" w:rsidR="004F2B7B" w:rsidRDefault="004F2B7B" w:rsidP="0078411F">
            <w:pPr>
              <w:jc w:val="center"/>
              <w:rPr>
                <w:rFonts w:ascii="Arial" w:hAnsi="Arial" w:cs="Arial"/>
                <w:color w:val="000000"/>
                <w:sz w:val="18"/>
                <w:szCs w:val="18"/>
              </w:rPr>
            </w:pPr>
            <w:r>
              <w:rPr>
                <w:rFonts w:ascii="Arial" w:hAnsi="Arial" w:cs="Arial"/>
                <w:color w:val="000000"/>
                <w:sz w:val="18"/>
                <w:szCs w:val="18"/>
              </w:rPr>
              <w:t>02</w:t>
            </w:r>
          </w:p>
        </w:tc>
        <w:tc>
          <w:tcPr>
            <w:tcW w:w="527" w:type="pct"/>
            <w:tcBorders>
              <w:top w:val="nil"/>
              <w:left w:val="nil"/>
              <w:bottom w:val="nil"/>
              <w:right w:val="single" w:sz="4" w:space="0" w:color="auto"/>
            </w:tcBorders>
            <w:shd w:val="clear" w:color="000000" w:fill="FFFFFF"/>
            <w:vAlign w:val="center"/>
            <w:hideMark/>
          </w:tcPr>
          <w:p w14:paraId="76A99470" w14:textId="02AB5C76" w:rsidR="004F2B7B" w:rsidRDefault="004F2B7B" w:rsidP="0078411F">
            <w:pPr>
              <w:jc w:val="center"/>
              <w:rPr>
                <w:rFonts w:ascii="Arial" w:hAnsi="Arial" w:cs="Arial"/>
                <w:b/>
                <w:bCs/>
                <w:color w:val="000000"/>
                <w:sz w:val="18"/>
                <w:szCs w:val="18"/>
              </w:rPr>
            </w:pPr>
            <w:r>
              <w:rPr>
                <w:rFonts w:ascii="Arial" w:hAnsi="Arial" w:cs="Arial"/>
                <w:b/>
                <w:bCs/>
                <w:color w:val="000000"/>
                <w:sz w:val="18"/>
                <w:szCs w:val="18"/>
              </w:rPr>
              <w:t>2 un</w:t>
            </w:r>
          </w:p>
        </w:tc>
        <w:tc>
          <w:tcPr>
            <w:tcW w:w="4177" w:type="pct"/>
            <w:tcBorders>
              <w:top w:val="nil"/>
              <w:left w:val="nil"/>
              <w:bottom w:val="nil"/>
              <w:right w:val="single" w:sz="8" w:space="0" w:color="auto"/>
            </w:tcBorders>
            <w:shd w:val="clear" w:color="auto" w:fill="auto"/>
            <w:vAlign w:val="center"/>
            <w:hideMark/>
          </w:tcPr>
          <w:p w14:paraId="1192DE39" w14:textId="7809EA26" w:rsidR="004F2B7B" w:rsidRDefault="004F2B7B" w:rsidP="004F2B7B">
            <w:pPr>
              <w:jc w:val="both"/>
              <w:rPr>
                <w:rFonts w:ascii="Arial" w:hAnsi="Arial" w:cs="Arial"/>
                <w:color w:val="000000"/>
                <w:sz w:val="18"/>
                <w:szCs w:val="18"/>
              </w:rPr>
            </w:pPr>
            <w:r>
              <w:rPr>
                <w:rFonts w:ascii="Arial" w:hAnsi="Arial" w:cs="Arial"/>
                <w:color w:val="000000"/>
                <w:sz w:val="18"/>
                <w:szCs w:val="18"/>
              </w:rPr>
              <w:t>Estructura para bodega con las siguientes dimensiones:</w:t>
            </w:r>
          </w:p>
          <w:p w14:paraId="4A63F830" w14:textId="2F4B2B20" w:rsidR="004F2B7B" w:rsidRDefault="004F2B7B" w:rsidP="004F2B7B">
            <w:pPr>
              <w:jc w:val="both"/>
              <w:rPr>
                <w:rFonts w:ascii="Arial" w:hAnsi="Arial" w:cs="Arial"/>
                <w:color w:val="000000"/>
                <w:sz w:val="18"/>
                <w:szCs w:val="18"/>
              </w:rPr>
            </w:pPr>
            <w:r>
              <w:rPr>
                <w:rFonts w:ascii="Arial" w:hAnsi="Arial" w:cs="Arial"/>
                <w:color w:val="000000"/>
                <w:sz w:val="18"/>
                <w:szCs w:val="18"/>
              </w:rPr>
              <w:t>30 ancho x 75m largo</w:t>
            </w:r>
          </w:p>
          <w:p w14:paraId="78352E37" w14:textId="77777777" w:rsidR="004F2B7B" w:rsidRDefault="004F2B7B" w:rsidP="004F2B7B">
            <w:pPr>
              <w:jc w:val="both"/>
              <w:rPr>
                <w:rFonts w:ascii="Arial" w:hAnsi="Arial" w:cs="Arial"/>
                <w:color w:val="000000"/>
                <w:sz w:val="18"/>
                <w:szCs w:val="18"/>
              </w:rPr>
            </w:pPr>
            <w:r>
              <w:rPr>
                <w:rFonts w:ascii="Arial" w:hAnsi="Arial" w:cs="Arial"/>
                <w:color w:val="000000"/>
                <w:sz w:val="18"/>
                <w:szCs w:val="18"/>
              </w:rPr>
              <w:t>Altura hombro: 5 m</w:t>
            </w:r>
          </w:p>
          <w:p w14:paraId="2B3AD996" w14:textId="77777777" w:rsidR="004F2B7B" w:rsidRDefault="004F2B7B" w:rsidP="004F2B7B">
            <w:pPr>
              <w:jc w:val="both"/>
              <w:rPr>
                <w:rFonts w:ascii="Arial" w:hAnsi="Arial" w:cs="Arial"/>
                <w:color w:val="000000"/>
                <w:sz w:val="18"/>
                <w:szCs w:val="18"/>
              </w:rPr>
            </w:pPr>
            <w:r>
              <w:rPr>
                <w:rFonts w:ascii="Arial" w:hAnsi="Arial" w:cs="Arial"/>
                <w:color w:val="000000"/>
                <w:sz w:val="18"/>
                <w:szCs w:val="18"/>
              </w:rPr>
              <w:t>Techo a 2 aguas con pendiente mínima de 15%</w:t>
            </w:r>
          </w:p>
          <w:p w14:paraId="7BD12196" w14:textId="41626217" w:rsidR="004F2B7B" w:rsidRDefault="004F2B7B" w:rsidP="004F2B7B">
            <w:pPr>
              <w:jc w:val="both"/>
              <w:rPr>
                <w:rFonts w:ascii="Arial" w:hAnsi="Arial" w:cs="Arial"/>
                <w:color w:val="000000"/>
                <w:sz w:val="18"/>
                <w:szCs w:val="18"/>
              </w:rPr>
            </w:pPr>
            <w:r>
              <w:rPr>
                <w:rFonts w:ascii="Arial" w:hAnsi="Arial" w:cs="Arial"/>
                <w:color w:val="000000"/>
                <w:sz w:val="18"/>
                <w:szCs w:val="18"/>
              </w:rPr>
              <w:t>2 Portones de 5mx5m( por galpón), 1 en cada cara frontal de la bodega</w:t>
            </w:r>
          </w:p>
          <w:p w14:paraId="2102808A" w14:textId="6F3A7C5B" w:rsidR="004F2B7B" w:rsidRDefault="004F2B7B" w:rsidP="004F2B7B">
            <w:pPr>
              <w:jc w:val="both"/>
              <w:rPr>
                <w:rFonts w:ascii="Arial" w:hAnsi="Arial" w:cs="Arial"/>
                <w:color w:val="000000"/>
                <w:sz w:val="18"/>
                <w:szCs w:val="18"/>
              </w:rPr>
            </w:pPr>
            <w:r>
              <w:rPr>
                <w:rFonts w:ascii="Arial" w:hAnsi="Arial" w:cs="Arial"/>
                <w:color w:val="000000"/>
                <w:sz w:val="18"/>
                <w:szCs w:val="18"/>
              </w:rPr>
              <w:t xml:space="preserve">2 Puertas, (por galpón)1 en cada cara frontal de la bodega con barra </w:t>
            </w:r>
            <w:proofErr w:type="spellStart"/>
            <w:r>
              <w:rPr>
                <w:rFonts w:ascii="Arial" w:hAnsi="Arial" w:cs="Arial"/>
                <w:color w:val="000000"/>
                <w:sz w:val="18"/>
                <w:szCs w:val="18"/>
              </w:rPr>
              <w:t>antipánico</w:t>
            </w:r>
            <w:proofErr w:type="spellEnd"/>
          </w:p>
          <w:p w14:paraId="76A99474" w14:textId="3D37E01D" w:rsidR="004F2B7B" w:rsidRDefault="004F2B7B" w:rsidP="004F2B7B">
            <w:pPr>
              <w:jc w:val="both"/>
              <w:rPr>
                <w:rFonts w:ascii="Arial" w:hAnsi="Arial" w:cs="Arial"/>
                <w:color w:val="000000"/>
                <w:sz w:val="18"/>
                <w:szCs w:val="18"/>
              </w:rPr>
            </w:pPr>
          </w:p>
        </w:tc>
      </w:tr>
      <w:tr w:rsidR="004F2B7B" w14:paraId="2F206902" w14:textId="77777777" w:rsidTr="004F2B7B">
        <w:trPr>
          <w:trHeight w:val="975"/>
        </w:trPr>
        <w:tc>
          <w:tcPr>
            <w:tcW w:w="296" w:type="pct"/>
            <w:tcBorders>
              <w:top w:val="nil"/>
              <w:left w:val="single" w:sz="8" w:space="0" w:color="auto"/>
              <w:bottom w:val="nil"/>
              <w:right w:val="single" w:sz="4" w:space="0" w:color="auto"/>
            </w:tcBorders>
            <w:shd w:val="clear" w:color="auto" w:fill="auto"/>
            <w:vAlign w:val="center"/>
          </w:tcPr>
          <w:p w14:paraId="66C23673" w14:textId="3979FD74" w:rsidR="004F2B7B" w:rsidRDefault="004F2B7B" w:rsidP="0078411F">
            <w:pPr>
              <w:jc w:val="center"/>
              <w:rPr>
                <w:rFonts w:ascii="Arial" w:hAnsi="Arial" w:cs="Arial"/>
                <w:color w:val="000000"/>
                <w:sz w:val="18"/>
                <w:szCs w:val="18"/>
              </w:rPr>
            </w:pPr>
            <w:r>
              <w:rPr>
                <w:rFonts w:ascii="Arial" w:hAnsi="Arial" w:cs="Arial"/>
                <w:color w:val="000000"/>
                <w:sz w:val="18"/>
                <w:szCs w:val="18"/>
              </w:rPr>
              <w:t>03</w:t>
            </w:r>
          </w:p>
        </w:tc>
        <w:tc>
          <w:tcPr>
            <w:tcW w:w="527" w:type="pct"/>
            <w:tcBorders>
              <w:top w:val="nil"/>
              <w:left w:val="nil"/>
              <w:bottom w:val="nil"/>
              <w:right w:val="single" w:sz="4" w:space="0" w:color="auto"/>
            </w:tcBorders>
            <w:shd w:val="clear" w:color="000000" w:fill="FFFFFF"/>
            <w:vAlign w:val="center"/>
          </w:tcPr>
          <w:p w14:paraId="43AFC0BB" w14:textId="0306C80E" w:rsidR="004F2B7B" w:rsidRDefault="004F2B7B" w:rsidP="0078411F">
            <w:pPr>
              <w:jc w:val="center"/>
              <w:rPr>
                <w:rFonts w:ascii="Arial" w:hAnsi="Arial" w:cs="Arial"/>
                <w:b/>
                <w:bCs/>
                <w:color w:val="000000"/>
                <w:sz w:val="18"/>
                <w:szCs w:val="18"/>
              </w:rPr>
            </w:pPr>
            <w:r>
              <w:rPr>
                <w:rFonts w:ascii="Arial" w:hAnsi="Arial" w:cs="Arial"/>
                <w:b/>
                <w:bCs/>
                <w:color w:val="000000"/>
                <w:sz w:val="18"/>
                <w:szCs w:val="18"/>
              </w:rPr>
              <w:t xml:space="preserve">1 </w:t>
            </w:r>
            <w:proofErr w:type="spellStart"/>
            <w:r>
              <w:rPr>
                <w:rFonts w:ascii="Arial" w:hAnsi="Arial" w:cs="Arial"/>
                <w:b/>
                <w:bCs/>
                <w:color w:val="000000"/>
                <w:sz w:val="18"/>
                <w:szCs w:val="18"/>
              </w:rPr>
              <w:t>Gl</w:t>
            </w:r>
            <w:proofErr w:type="spellEnd"/>
          </w:p>
        </w:tc>
        <w:tc>
          <w:tcPr>
            <w:tcW w:w="4177" w:type="pct"/>
            <w:tcBorders>
              <w:top w:val="nil"/>
              <w:left w:val="nil"/>
              <w:bottom w:val="nil"/>
              <w:right w:val="single" w:sz="8" w:space="0" w:color="auto"/>
            </w:tcBorders>
            <w:shd w:val="clear" w:color="auto" w:fill="auto"/>
            <w:vAlign w:val="center"/>
          </w:tcPr>
          <w:p w14:paraId="3E212A18" w14:textId="77777777" w:rsidR="00494EC7" w:rsidRDefault="004F2B7B" w:rsidP="004F2B7B">
            <w:pPr>
              <w:jc w:val="both"/>
              <w:rPr>
                <w:rFonts w:ascii="Arial" w:hAnsi="Arial" w:cs="Arial"/>
                <w:color w:val="000000"/>
                <w:sz w:val="18"/>
                <w:szCs w:val="18"/>
              </w:rPr>
            </w:pPr>
            <w:r>
              <w:rPr>
                <w:rFonts w:ascii="Arial" w:hAnsi="Arial" w:cs="Arial"/>
                <w:color w:val="000000"/>
                <w:sz w:val="18"/>
                <w:szCs w:val="18"/>
              </w:rPr>
              <w:t>Ingeniería</w:t>
            </w:r>
            <w:r w:rsidR="00494EC7">
              <w:rPr>
                <w:rFonts w:ascii="Arial" w:hAnsi="Arial" w:cs="Arial"/>
                <w:color w:val="000000"/>
                <w:sz w:val="18"/>
                <w:szCs w:val="18"/>
              </w:rPr>
              <w:t>:</w:t>
            </w:r>
          </w:p>
          <w:p w14:paraId="02066272" w14:textId="7A17DBA9" w:rsidR="00494EC7" w:rsidRPr="00041467" w:rsidRDefault="00494EC7" w:rsidP="009E2394">
            <w:pPr>
              <w:pStyle w:val="Prrafodelista"/>
              <w:numPr>
                <w:ilvl w:val="0"/>
                <w:numId w:val="32"/>
              </w:numPr>
              <w:jc w:val="both"/>
              <w:rPr>
                <w:rFonts w:ascii="Arial" w:hAnsi="Arial" w:cs="Arial"/>
                <w:color w:val="000000"/>
                <w:sz w:val="18"/>
                <w:szCs w:val="18"/>
              </w:rPr>
            </w:pPr>
            <w:r w:rsidRPr="00041467">
              <w:rPr>
                <w:rFonts w:ascii="Arial" w:hAnsi="Arial" w:cs="Arial"/>
                <w:color w:val="000000"/>
                <w:sz w:val="18"/>
                <w:szCs w:val="18"/>
              </w:rPr>
              <w:t>P</w:t>
            </w:r>
            <w:r w:rsidR="00B66FD7" w:rsidRPr="00041467">
              <w:rPr>
                <w:rFonts w:ascii="Arial" w:hAnsi="Arial" w:cs="Arial"/>
                <w:color w:val="000000"/>
                <w:sz w:val="18"/>
                <w:szCs w:val="18"/>
              </w:rPr>
              <w:t>lanos</w:t>
            </w:r>
          </w:p>
          <w:p w14:paraId="579161ED" w14:textId="7B0902FB" w:rsidR="00494EC7" w:rsidRPr="00041467" w:rsidRDefault="00494EC7" w:rsidP="009E2394">
            <w:pPr>
              <w:pStyle w:val="Prrafodelista"/>
              <w:numPr>
                <w:ilvl w:val="0"/>
                <w:numId w:val="32"/>
              </w:numPr>
              <w:jc w:val="both"/>
              <w:rPr>
                <w:rFonts w:ascii="Arial" w:hAnsi="Arial" w:cs="Arial"/>
                <w:color w:val="000000"/>
                <w:sz w:val="18"/>
                <w:szCs w:val="18"/>
              </w:rPr>
            </w:pPr>
            <w:r>
              <w:rPr>
                <w:rFonts w:ascii="Arial" w:hAnsi="Arial" w:cs="Arial"/>
                <w:color w:val="000000"/>
                <w:sz w:val="18"/>
                <w:szCs w:val="18"/>
              </w:rPr>
              <w:t>E</w:t>
            </w:r>
            <w:r w:rsidR="00B66FD7" w:rsidRPr="00041467">
              <w:rPr>
                <w:rFonts w:ascii="Arial" w:hAnsi="Arial" w:cs="Arial"/>
                <w:color w:val="000000"/>
                <w:sz w:val="18"/>
                <w:szCs w:val="18"/>
              </w:rPr>
              <w:t>specificaciones técnicas</w:t>
            </w:r>
          </w:p>
          <w:p w14:paraId="07C02B9E" w14:textId="3E17259D" w:rsidR="00494EC7" w:rsidRPr="00041467" w:rsidRDefault="00494EC7" w:rsidP="009E2394">
            <w:pPr>
              <w:pStyle w:val="Prrafodelista"/>
              <w:numPr>
                <w:ilvl w:val="0"/>
                <w:numId w:val="32"/>
              </w:numPr>
              <w:jc w:val="both"/>
              <w:rPr>
                <w:rFonts w:ascii="Arial" w:hAnsi="Arial" w:cs="Arial"/>
                <w:color w:val="000000"/>
                <w:sz w:val="18"/>
                <w:szCs w:val="18"/>
              </w:rPr>
            </w:pPr>
            <w:r>
              <w:rPr>
                <w:rFonts w:ascii="Arial" w:hAnsi="Arial" w:cs="Arial"/>
                <w:color w:val="000000"/>
                <w:sz w:val="18"/>
                <w:szCs w:val="18"/>
              </w:rPr>
              <w:t>M</w:t>
            </w:r>
            <w:r w:rsidR="00B66FD7" w:rsidRPr="00041467">
              <w:rPr>
                <w:rFonts w:ascii="Arial" w:hAnsi="Arial" w:cs="Arial"/>
                <w:color w:val="000000"/>
                <w:sz w:val="18"/>
                <w:szCs w:val="18"/>
              </w:rPr>
              <w:t>emoria de cálculo</w:t>
            </w:r>
            <w:r w:rsidRPr="00041467">
              <w:rPr>
                <w:rFonts w:ascii="Arial" w:hAnsi="Arial" w:cs="Arial"/>
                <w:color w:val="000000"/>
                <w:sz w:val="18"/>
                <w:szCs w:val="18"/>
              </w:rPr>
              <w:t xml:space="preserve"> (carga de nieve)</w:t>
            </w:r>
          </w:p>
          <w:p w14:paraId="66805758" w14:textId="658D553D" w:rsidR="004F2B7B" w:rsidRPr="00041467" w:rsidRDefault="00494EC7" w:rsidP="009E2394">
            <w:pPr>
              <w:pStyle w:val="Prrafodelista"/>
              <w:numPr>
                <w:ilvl w:val="0"/>
                <w:numId w:val="32"/>
              </w:numPr>
              <w:jc w:val="both"/>
              <w:rPr>
                <w:rFonts w:ascii="Arial" w:hAnsi="Arial" w:cs="Arial"/>
                <w:color w:val="000000"/>
                <w:sz w:val="18"/>
                <w:szCs w:val="18"/>
              </w:rPr>
            </w:pPr>
            <w:r>
              <w:rPr>
                <w:rFonts w:ascii="Arial" w:hAnsi="Arial" w:cs="Arial"/>
                <w:color w:val="000000"/>
                <w:sz w:val="18"/>
                <w:szCs w:val="18"/>
              </w:rPr>
              <w:t>I</w:t>
            </w:r>
            <w:r w:rsidRPr="00041467">
              <w:rPr>
                <w:rFonts w:ascii="Arial" w:hAnsi="Arial" w:cs="Arial"/>
                <w:color w:val="000000"/>
                <w:sz w:val="18"/>
                <w:szCs w:val="18"/>
              </w:rPr>
              <w:t>nstrucciones de montaje</w:t>
            </w:r>
          </w:p>
          <w:p w14:paraId="48819AE7" w14:textId="77777777" w:rsidR="004F2B7B" w:rsidRDefault="004F2B7B" w:rsidP="004F2B7B">
            <w:pPr>
              <w:jc w:val="both"/>
              <w:rPr>
                <w:rFonts w:ascii="Arial" w:hAnsi="Arial" w:cs="Arial"/>
                <w:color w:val="000000"/>
                <w:sz w:val="18"/>
                <w:szCs w:val="18"/>
              </w:rPr>
            </w:pPr>
          </w:p>
        </w:tc>
      </w:tr>
      <w:tr w:rsidR="004F2B7B" w14:paraId="3C9EF717" w14:textId="77777777" w:rsidTr="004F2B7B">
        <w:trPr>
          <w:trHeight w:val="975"/>
        </w:trPr>
        <w:tc>
          <w:tcPr>
            <w:tcW w:w="296" w:type="pct"/>
            <w:tcBorders>
              <w:top w:val="nil"/>
              <w:left w:val="single" w:sz="8" w:space="0" w:color="auto"/>
              <w:bottom w:val="single" w:sz="8" w:space="0" w:color="auto"/>
              <w:right w:val="single" w:sz="4" w:space="0" w:color="auto"/>
            </w:tcBorders>
            <w:shd w:val="clear" w:color="auto" w:fill="auto"/>
            <w:vAlign w:val="center"/>
          </w:tcPr>
          <w:p w14:paraId="2B4F4A64" w14:textId="1958AB7E" w:rsidR="004F2B7B" w:rsidRDefault="004F2B7B" w:rsidP="0078411F">
            <w:pPr>
              <w:jc w:val="center"/>
              <w:rPr>
                <w:rFonts w:ascii="Arial" w:hAnsi="Arial" w:cs="Arial"/>
                <w:color w:val="000000"/>
                <w:sz w:val="18"/>
                <w:szCs w:val="18"/>
              </w:rPr>
            </w:pPr>
            <w:r>
              <w:rPr>
                <w:rFonts w:ascii="Arial" w:hAnsi="Arial" w:cs="Arial"/>
                <w:color w:val="000000"/>
                <w:sz w:val="18"/>
                <w:szCs w:val="18"/>
              </w:rPr>
              <w:t>04</w:t>
            </w:r>
          </w:p>
        </w:tc>
        <w:tc>
          <w:tcPr>
            <w:tcW w:w="527" w:type="pct"/>
            <w:tcBorders>
              <w:top w:val="nil"/>
              <w:left w:val="nil"/>
              <w:bottom w:val="single" w:sz="8" w:space="0" w:color="auto"/>
              <w:right w:val="single" w:sz="4" w:space="0" w:color="auto"/>
            </w:tcBorders>
            <w:shd w:val="clear" w:color="000000" w:fill="FFFFFF"/>
            <w:vAlign w:val="center"/>
          </w:tcPr>
          <w:p w14:paraId="1BE5B88B" w14:textId="3910E027" w:rsidR="004F2B7B" w:rsidRDefault="004F2B7B" w:rsidP="0078411F">
            <w:pPr>
              <w:jc w:val="center"/>
              <w:rPr>
                <w:rFonts w:ascii="Arial" w:hAnsi="Arial" w:cs="Arial"/>
                <w:b/>
                <w:bCs/>
                <w:color w:val="000000"/>
                <w:sz w:val="18"/>
                <w:szCs w:val="18"/>
              </w:rPr>
            </w:pPr>
            <w:r>
              <w:rPr>
                <w:rFonts w:ascii="Arial" w:hAnsi="Arial" w:cs="Arial"/>
                <w:b/>
                <w:bCs/>
                <w:color w:val="000000"/>
                <w:sz w:val="18"/>
                <w:szCs w:val="18"/>
              </w:rPr>
              <w:t xml:space="preserve">1 </w:t>
            </w:r>
            <w:proofErr w:type="spellStart"/>
            <w:r>
              <w:rPr>
                <w:rFonts w:ascii="Arial" w:hAnsi="Arial" w:cs="Arial"/>
                <w:b/>
                <w:bCs/>
                <w:color w:val="000000"/>
                <w:sz w:val="18"/>
                <w:szCs w:val="18"/>
              </w:rPr>
              <w:t>Gl</w:t>
            </w:r>
            <w:proofErr w:type="spellEnd"/>
          </w:p>
        </w:tc>
        <w:tc>
          <w:tcPr>
            <w:tcW w:w="4177" w:type="pct"/>
            <w:tcBorders>
              <w:top w:val="nil"/>
              <w:left w:val="nil"/>
              <w:bottom w:val="single" w:sz="8" w:space="0" w:color="auto"/>
              <w:right w:val="single" w:sz="8" w:space="0" w:color="auto"/>
            </w:tcBorders>
            <w:shd w:val="clear" w:color="auto" w:fill="auto"/>
            <w:vAlign w:val="center"/>
          </w:tcPr>
          <w:p w14:paraId="17AD8D63" w14:textId="0C2F64BD" w:rsidR="004F2B7B" w:rsidRDefault="004F2B7B" w:rsidP="004F2B7B">
            <w:pPr>
              <w:jc w:val="both"/>
              <w:rPr>
                <w:rFonts w:ascii="Arial" w:hAnsi="Arial" w:cs="Arial"/>
                <w:color w:val="000000"/>
                <w:sz w:val="18"/>
                <w:szCs w:val="18"/>
              </w:rPr>
            </w:pPr>
            <w:r>
              <w:rPr>
                <w:rFonts w:ascii="Arial" w:hAnsi="Arial" w:cs="Arial"/>
                <w:color w:val="000000"/>
                <w:sz w:val="18"/>
                <w:szCs w:val="18"/>
              </w:rPr>
              <w:t xml:space="preserve">Asistencia </w:t>
            </w:r>
            <w:r w:rsidR="00B66FD7">
              <w:rPr>
                <w:rFonts w:ascii="Arial" w:hAnsi="Arial" w:cs="Arial"/>
                <w:color w:val="000000"/>
                <w:sz w:val="18"/>
                <w:szCs w:val="18"/>
              </w:rPr>
              <w:t xml:space="preserve">en terreno </w:t>
            </w:r>
            <w:r>
              <w:rPr>
                <w:rFonts w:ascii="Arial" w:hAnsi="Arial" w:cs="Arial"/>
                <w:color w:val="000000"/>
                <w:sz w:val="18"/>
                <w:szCs w:val="18"/>
              </w:rPr>
              <w:t>para el montaje</w:t>
            </w:r>
          </w:p>
          <w:p w14:paraId="56E57AA5" w14:textId="77777777" w:rsidR="004F2B7B" w:rsidRDefault="004F2B7B" w:rsidP="004F2B7B">
            <w:pPr>
              <w:jc w:val="both"/>
              <w:rPr>
                <w:rFonts w:ascii="Arial" w:hAnsi="Arial" w:cs="Arial"/>
                <w:color w:val="000000"/>
                <w:sz w:val="18"/>
                <w:szCs w:val="18"/>
              </w:rPr>
            </w:pPr>
          </w:p>
        </w:tc>
      </w:tr>
    </w:tbl>
    <w:p w14:paraId="76A99611" w14:textId="4F09FD9E" w:rsidR="006B44CA" w:rsidRDefault="006B44CA" w:rsidP="00C80E7E">
      <w:pPr>
        <w:widowControl w:val="0"/>
        <w:autoSpaceDE w:val="0"/>
        <w:autoSpaceDN w:val="0"/>
        <w:adjustRightInd w:val="0"/>
        <w:jc w:val="both"/>
        <w:rPr>
          <w:rFonts w:ascii="Arial" w:hAnsi="Arial" w:cs="Arial"/>
          <w:sz w:val="20"/>
          <w:szCs w:val="20"/>
          <w:lang w:val="es-CL"/>
        </w:rPr>
      </w:pPr>
    </w:p>
    <w:p w14:paraId="76A99612" w14:textId="77777777" w:rsidR="00612036" w:rsidRDefault="00612036" w:rsidP="00C80E7E">
      <w:pPr>
        <w:widowControl w:val="0"/>
        <w:autoSpaceDE w:val="0"/>
        <w:autoSpaceDN w:val="0"/>
        <w:adjustRightInd w:val="0"/>
        <w:jc w:val="both"/>
        <w:rPr>
          <w:rFonts w:ascii="Arial" w:hAnsi="Arial" w:cs="Arial"/>
          <w:sz w:val="20"/>
          <w:szCs w:val="20"/>
          <w:lang w:val="es-CL"/>
        </w:rPr>
      </w:pPr>
    </w:p>
    <w:p w14:paraId="76A99613" w14:textId="7A0BF9CE" w:rsidR="004053AC" w:rsidRDefault="003C5586" w:rsidP="004053AC">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alcance de la orden de compra consistirá en</w:t>
      </w:r>
      <w:r w:rsidR="00A259B9">
        <w:rPr>
          <w:rFonts w:ascii="Arial" w:hAnsi="Arial" w:cs="Arial"/>
          <w:sz w:val="20"/>
          <w:szCs w:val="20"/>
          <w:lang w:val="es-CL"/>
        </w:rPr>
        <w:t xml:space="preserve"> el suministro de los</w:t>
      </w:r>
      <w:r w:rsidR="00B66FD7">
        <w:rPr>
          <w:rFonts w:ascii="Arial" w:hAnsi="Arial" w:cs="Arial"/>
          <w:sz w:val="20"/>
          <w:szCs w:val="20"/>
          <w:lang w:val="es-CL"/>
        </w:rPr>
        <w:t xml:space="preserve"> bienes y servicios </w:t>
      </w:r>
      <w:r w:rsidR="00A259B9">
        <w:rPr>
          <w:rFonts w:ascii="Arial" w:hAnsi="Arial" w:cs="Arial"/>
          <w:sz w:val="20"/>
          <w:szCs w:val="20"/>
          <w:lang w:val="es-CL"/>
        </w:rPr>
        <w:t>mencionados anteriormente.</w:t>
      </w:r>
    </w:p>
    <w:p w14:paraId="76A99614"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76A99615" w14:textId="77777777" w:rsidR="00C61647" w:rsidRPr="00C1590A" w:rsidRDefault="003C5586" w:rsidP="00C80E7E">
      <w:pPr>
        <w:pStyle w:val="Ttulo1"/>
        <w:keepNext w:val="0"/>
        <w:widowControl w:val="0"/>
        <w:numPr>
          <w:ilvl w:val="0"/>
          <w:numId w:val="9"/>
        </w:numPr>
        <w:suppressAutoHyphens w:val="0"/>
        <w:autoSpaceDE w:val="0"/>
        <w:autoSpaceDN w:val="0"/>
        <w:adjustRightInd w:val="0"/>
        <w:jc w:val="both"/>
        <w:rPr>
          <w:rFonts w:cs="Arial"/>
          <w:sz w:val="20"/>
          <w:lang w:val="es-CL"/>
        </w:rPr>
      </w:pPr>
      <w:bookmarkStart w:id="2" w:name="_Toc493634105"/>
      <w:r w:rsidRPr="00C1590A">
        <w:rPr>
          <w:rFonts w:cs="Arial"/>
          <w:sz w:val="20"/>
          <w:u w:val="none"/>
        </w:rPr>
        <w:t>PLAZO</w:t>
      </w:r>
      <w:bookmarkEnd w:id="2"/>
      <w:r w:rsidRPr="00C1590A">
        <w:rPr>
          <w:rFonts w:cs="Arial"/>
          <w:sz w:val="20"/>
          <w:u w:val="none"/>
        </w:rPr>
        <w:t xml:space="preserve"> </w:t>
      </w:r>
    </w:p>
    <w:p w14:paraId="76A99616" w14:textId="77777777" w:rsidR="0078411F" w:rsidRDefault="0078411F" w:rsidP="00C80E7E">
      <w:pPr>
        <w:widowControl w:val="0"/>
        <w:autoSpaceDE w:val="0"/>
        <w:autoSpaceDN w:val="0"/>
        <w:adjustRightInd w:val="0"/>
        <w:jc w:val="both"/>
        <w:rPr>
          <w:rFonts w:ascii="Arial" w:hAnsi="Arial" w:cs="Arial"/>
          <w:sz w:val="20"/>
          <w:szCs w:val="20"/>
          <w:lang w:val="es-CL"/>
        </w:rPr>
      </w:pPr>
    </w:p>
    <w:p w14:paraId="76A99617" w14:textId="77777777" w:rsidR="00916DB4" w:rsidRDefault="00916DB4" w:rsidP="00C80E7E">
      <w:pPr>
        <w:rPr>
          <w:rFonts w:ascii="Arial" w:hAnsi="Arial" w:cs="Arial"/>
          <w:sz w:val="20"/>
          <w:szCs w:val="20"/>
          <w:lang w:val="es-CL"/>
        </w:rPr>
      </w:pPr>
    </w:p>
    <w:p w14:paraId="76A99618" w14:textId="3FED29E7" w:rsidR="00086AFC" w:rsidRPr="001D38D4" w:rsidRDefault="00086AFC" w:rsidP="00086AFC">
      <w:pPr>
        <w:widowControl w:val="0"/>
        <w:autoSpaceDE w:val="0"/>
        <w:autoSpaceDN w:val="0"/>
        <w:adjustRightInd w:val="0"/>
        <w:jc w:val="both"/>
        <w:rPr>
          <w:rFonts w:ascii="Arial" w:hAnsi="Arial" w:cs="Arial"/>
          <w:sz w:val="20"/>
          <w:szCs w:val="20"/>
          <w:lang w:val="es-CL"/>
        </w:rPr>
      </w:pPr>
      <w:r w:rsidRPr="00DE79CB">
        <w:rPr>
          <w:rFonts w:ascii="Arial" w:hAnsi="Arial" w:cs="Arial"/>
          <w:sz w:val="20"/>
          <w:szCs w:val="20"/>
          <w:lang w:val="es-CL"/>
        </w:rPr>
        <w:t>La fecha requerida d</w:t>
      </w:r>
      <w:r w:rsidR="00AF6BCE">
        <w:rPr>
          <w:rFonts w:ascii="Arial" w:hAnsi="Arial" w:cs="Arial"/>
          <w:sz w:val="20"/>
          <w:szCs w:val="20"/>
          <w:lang w:val="es-CL"/>
        </w:rPr>
        <w:t>e los bienes en terreno es el 31</w:t>
      </w:r>
      <w:r w:rsidRPr="00DE79CB">
        <w:rPr>
          <w:rFonts w:ascii="Arial" w:hAnsi="Arial" w:cs="Arial"/>
          <w:sz w:val="20"/>
          <w:szCs w:val="20"/>
          <w:lang w:val="es-CL"/>
        </w:rPr>
        <w:t>/</w:t>
      </w:r>
      <w:r w:rsidR="00AF6BCE">
        <w:rPr>
          <w:rFonts w:ascii="Arial" w:hAnsi="Arial" w:cs="Arial"/>
          <w:sz w:val="20"/>
          <w:szCs w:val="20"/>
          <w:lang w:val="es-CL"/>
        </w:rPr>
        <w:t>Julio</w:t>
      </w:r>
      <w:r w:rsidRPr="00DE79CB">
        <w:rPr>
          <w:rFonts w:ascii="Arial" w:hAnsi="Arial" w:cs="Arial"/>
          <w:sz w:val="20"/>
          <w:szCs w:val="20"/>
          <w:lang w:val="es-CL"/>
        </w:rPr>
        <w:t>/2018.</w:t>
      </w:r>
    </w:p>
    <w:p w14:paraId="76A99619" w14:textId="77777777" w:rsidR="00086AFC" w:rsidRDefault="00086AFC" w:rsidP="00C80E7E">
      <w:pPr>
        <w:rPr>
          <w:rFonts w:ascii="Arial" w:hAnsi="Arial" w:cs="Arial"/>
          <w:sz w:val="20"/>
          <w:szCs w:val="20"/>
          <w:lang w:val="es-CL"/>
        </w:rPr>
      </w:pPr>
    </w:p>
    <w:p w14:paraId="76A9961A" w14:textId="77777777" w:rsidR="00086AFC" w:rsidRPr="001D38D4" w:rsidRDefault="00086AFC" w:rsidP="00C80E7E">
      <w:pPr>
        <w:rPr>
          <w:rFonts w:ascii="Arial" w:hAnsi="Arial" w:cs="Arial"/>
          <w:sz w:val="20"/>
          <w:szCs w:val="20"/>
          <w:lang w:val="es-CL"/>
        </w:rPr>
      </w:pPr>
    </w:p>
    <w:p w14:paraId="76A9961B"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493634106"/>
      <w:r w:rsidRPr="00572E81">
        <w:rPr>
          <w:rFonts w:cs="Arial"/>
          <w:sz w:val="20"/>
          <w:u w:val="none"/>
        </w:rPr>
        <w:t>PRECALIFICACIÓN DE LA LICITACIÓN</w:t>
      </w:r>
      <w:bookmarkEnd w:id="3"/>
    </w:p>
    <w:p w14:paraId="76A9961C" w14:textId="77777777" w:rsidR="00C80E7E" w:rsidRDefault="00C80E7E" w:rsidP="00C80E7E">
      <w:pPr>
        <w:widowControl w:val="0"/>
        <w:autoSpaceDE w:val="0"/>
        <w:autoSpaceDN w:val="0"/>
        <w:adjustRightInd w:val="0"/>
        <w:jc w:val="both"/>
        <w:rPr>
          <w:rFonts w:ascii="Arial" w:hAnsi="Arial" w:cs="Arial"/>
          <w:sz w:val="20"/>
          <w:szCs w:val="20"/>
          <w:lang w:val="es-CL"/>
        </w:rPr>
      </w:pPr>
    </w:p>
    <w:p w14:paraId="76A9961D" w14:textId="6625308B" w:rsidR="00C61647"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La presente precalificación pública de proponentes será realizada </w:t>
      </w:r>
      <w:r w:rsidR="00625FE2">
        <w:rPr>
          <w:rFonts w:ascii="Arial" w:hAnsi="Arial" w:cs="Arial"/>
          <w:sz w:val="20"/>
          <w:szCs w:val="20"/>
          <w:lang w:val="es-CL"/>
        </w:rPr>
        <w:t>teniendo en consideración los</w:t>
      </w:r>
      <w:r w:rsidRPr="001D38D4">
        <w:rPr>
          <w:rFonts w:ascii="Arial" w:hAnsi="Arial" w:cs="Arial"/>
          <w:sz w:val="20"/>
          <w:szCs w:val="20"/>
          <w:lang w:val="es-CL"/>
        </w:rPr>
        <w:t xml:space="preserve"> requisitos </w:t>
      </w:r>
      <w:r w:rsidR="005B3B2A" w:rsidRPr="001D38D4">
        <w:rPr>
          <w:rFonts w:ascii="Arial" w:hAnsi="Arial" w:cs="Arial"/>
          <w:sz w:val="20"/>
          <w:szCs w:val="20"/>
          <w:lang w:val="es-CL"/>
        </w:rPr>
        <w:t>comerciales</w:t>
      </w:r>
      <w:r w:rsidR="005B3B2A">
        <w:rPr>
          <w:rFonts w:ascii="Arial" w:hAnsi="Arial" w:cs="Arial"/>
          <w:sz w:val="20"/>
          <w:szCs w:val="20"/>
          <w:lang w:val="es-CL"/>
        </w:rPr>
        <w:t>,</w:t>
      </w:r>
      <w:r w:rsidR="005B3B2A" w:rsidRPr="001D38D4">
        <w:rPr>
          <w:rFonts w:ascii="Arial" w:hAnsi="Arial" w:cs="Arial"/>
          <w:sz w:val="20"/>
          <w:szCs w:val="20"/>
          <w:lang w:val="es-CL"/>
        </w:rPr>
        <w:t xml:space="preserve"> </w:t>
      </w:r>
      <w:r w:rsidRPr="001D38D4">
        <w:rPr>
          <w:rFonts w:ascii="Arial" w:hAnsi="Arial" w:cs="Arial"/>
          <w:sz w:val="20"/>
          <w:szCs w:val="20"/>
          <w:lang w:val="es-CL"/>
        </w:rPr>
        <w:t>financieros</w:t>
      </w:r>
      <w:r w:rsidR="00332E61">
        <w:rPr>
          <w:rFonts w:ascii="Arial" w:hAnsi="Arial" w:cs="Arial"/>
          <w:sz w:val="20"/>
          <w:szCs w:val="20"/>
          <w:lang w:val="es-CL"/>
        </w:rPr>
        <w:t xml:space="preserve"> y</w:t>
      </w:r>
      <w:r w:rsidRPr="001D38D4">
        <w:rPr>
          <w:rFonts w:ascii="Arial" w:hAnsi="Arial" w:cs="Arial"/>
          <w:sz w:val="20"/>
          <w:szCs w:val="20"/>
          <w:lang w:val="es-CL"/>
        </w:rPr>
        <w:t xml:space="preserve"> </w:t>
      </w:r>
      <w:r w:rsidRPr="001E045C">
        <w:rPr>
          <w:rFonts w:ascii="Arial" w:hAnsi="Arial" w:cs="Arial"/>
          <w:sz w:val="20"/>
          <w:szCs w:val="20"/>
          <w:lang w:val="es-CL"/>
        </w:rPr>
        <w:t>técnicos</w:t>
      </w:r>
      <w:r w:rsidR="00C61647">
        <w:rPr>
          <w:rFonts w:ascii="Arial" w:hAnsi="Arial" w:cs="Arial"/>
          <w:sz w:val="20"/>
          <w:szCs w:val="20"/>
          <w:lang w:val="es-CL"/>
        </w:rPr>
        <w:t xml:space="preserve">, </w:t>
      </w:r>
      <w:r w:rsidR="00625FE2">
        <w:rPr>
          <w:rFonts w:ascii="Arial" w:hAnsi="Arial" w:cs="Arial"/>
          <w:sz w:val="20"/>
          <w:szCs w:val="20"/>
          <w:lang w:val="es-CL"/>
        </w:rPr>
        <w:t xml:space="preserve">establecidos por la Corporación, </w:t>
      </w:r>
      <w:r w:rsidR="00C61647">
        <w:rPr>
          <w:rFonts w:ascii="Arial" w:hAnsi="Arial" w:cs="Arial"/>
          <w:sz w:val="20"/>
          <w:szCs w:val="20"/>
          <w:lang w:val="es-CL"/>
        </w:rPr>
        <w:t xml:space="preserve">por lo cual los participantes </w:t>
      </w:r>
      <w:r w:rsidR="001E045C">
        <w:rPr>
          <w:rFonts w:ascii="Arial" w:hAnsi="Arial" w:cs="Arial"/>
          <w:sz w:val="20"/>
          <w:szCs w:val="20"/>
          <w:lang w:val="es-CL"/>
        </w:rPr>
        <w:t>aceptan</w:t>
      </w:r>
      <w:r w:rsidR="00C61647">
        <w:rPr>
          <w:rFonts w:ascii="Arial" w:hAnsi="Arial" w:cs="Arial"/>
          <w:sz w:val="20"/>
          <w:szCs w:val="20"/>
          <w:lang w:val="es-CL"/>
        </w:rPr>
        <w:t xml:space="preserve"> desde ya que s</w:t>
      </w:r>
      <w:r w:rsidRPr="001D38D4">
        <w:rPr>
          <w:rFonts w:ascii="Arial" w:hAnsi="Arial" w:cs="Arial"/>
          <w:sz w:val="20"/>
          <w:szCs w:val="20"/>
          <w:lang w:val="es-CL"/>
        </w:rPr>
        <w:t xml:space="preserve">erá motivo de descalificación, si la empresa no cumple con </w:t>
      </w:r>
      <w:r w:rsidR="00C61647">
        <w:rPr>
          <w:rFonts w:ascii="Arial" w:hAnsi="Arial" w:cs="Arial"/>
          <w:sz w:val="20"/>
          <w:szCs w:val="20"/>
          <w:lang w:val="es-CL"/>
        </w:rPr>
        <w:lastRenderedPageBreak/>
        <w:t xml:space="preserve">cualquiera de </w:t>
      </w:r>
      <w:r w:rsidRPr="001D38D4">
        <w:rPr>
          <w:rFonts w:ascii="Arial" w:hAnsi="Arial" w:cs="Arial"/>
          <w:sz w:val="20"/>
          <w:szCs w:val="20"/>
          <w:lang w:val="es-CL"/>
        </w:rPr>
        <w:t>las exigencias mínimas indicadas</w:t>
      </w:r>
      <w:r w:rsidR="001E045C">
        <w:rPr>
          <w:rFonts w:ascii="Arial" w:hAnsi="Arial" w:cs="Arial"/>
          <w:sz w:val="20"/>
          <w:szCs w:val="20"/>
          <w:lang w:val="es-CL"/>
        </w:rPr>
        <w:t>, pudiendo continuar a la siguiente etapa s</w:t>
      </w:r>
      <w:r w:rsidR="00C61647" w:rsidRPr="001D38D4">
        <w:rPr>
          <w:rFonts w:ascii="Arial" w:hAnsi="Arial" w:cs="Arial"/>
          <w:sz w:val="20"/>
          <w:szCs w:val="20"/>
          <w:lang w:val="es-CL"/>
        </w:rPr>
        <w:t>ólo las empresas que aprueban el proceso de precalificación en todos sus aspectos.</w:t>
      </w:r>
    </w:p>
    <w:p w14:paraId="76A9961E" w14:textId="77777777" w:rsidR="00C61647" w:rsidRDefault="00C61647" w:rsidP="00C80E7E">
      <w:pPr>
        <w:widowControl w:val="0"/>
        <w:autoSpaceDE w:val="0"/>
        <w:autoSpaceDN w:val="0"/>
        <w:adjustRightInd w:val="0"/>
        <w:jc w:val="both"/>
        <w:rPr>
          <w:rFonts w:ascii="Arial" w:hAnsi="Arial" w:cs="Arial"/>
          <w:sz w:val="20"/>
          <w:szCs w:val="20"/>
          <w:lang w:val="es-CL"/>
        </w:rPr>
      </w:pPr>
    </w:p>
    <w:p w14:paraId="76A9961F" w14:textId="77777777" w:rsidR="00DC5998" w:rsidRDefault="001E045C"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Podrán participar en el proceso de precalificación</w:t>
      </w:r>
      <w:r w:rsidR="00DC5998">
        <w:rPr>
          <w:rFonts w:ascii="Arial" w:hAnsi="Arial" w:cs="Arial"/>
          <w:sz w:val="20"/>
          <w:szCs w:val="20"/>
          <w:lang w:val="es-CL"/>
        </w:rPr>
        <w:t>:</w:t>
      </w:r>
    </w:p>
    <w:p w14:paraId="76A99620" w14:textId="77777777" w:rsidR="001E045C" w:rsidRPr="00DC5998" w:rsidRDefault="003262D8" w:rsidP="001B35D4">
      <w:pPr>
        <w:pStyle w:val="Prrafodelista"/>
        <w:widowControl w:val="0"/>
        <w:numPr>
          <w:ilvl w:val="0"/>
          <w:numId w:val="11"/>
        </w:numPr>
        <w:autoSpaceDE w:val="0"/>
        <w:autoSpaceDN w:val="0"/>
        <w:adjustRightInd w:val="0"/>
        <w:jc w:val="both"/>
        <w:rPr>
          <w:rFonts w:ascii="Arial" w:hAnsi="Arial" w:cs="Arial"/>
          <w:sz w:val="20"/>
          <w:szCs w:val="20"/>
          <w:lang w:val="es-CL"/>
        </w:rPr>
      </w:pPr>
      <w:r>
        <w:rPr>
          <w:rFonts w:ascii="Arial" w:hAnsi="Arial" w:cs="Arial"/>
          <w:sz w:val="20"/>
          <w:szCs w:val="20"/>
          <w:lang w:val="es-CL"/>
        </w:rPr>
        <w:t>S</w:t>
      </w:r>
      <w:r w:rsidR="008409E7">
        <w:rPr>
          <w:rFonts w:ascii="Arial" w:hAnsi="Arial" w:cs="Arial"/>
          <w:sz w:val="20"/>
          <w:szCs w:val="20"/>
          <w:lang w:val="es-CL"/>
        </w:rPr>
        <w:t xml:space="preserve">ociedades </w:t>
      </w:r>
      <w:r w:rsidR="001E045C" w:rsidRPr="00DC5998">
        <w:rPr>
          <w:rFonts w:ascii="Arial" w:hAnsi="Arial" w:cs="Arial"/>
          <w:sz w:val="20"/>
          <w:szCs w:val="20"/>
          <w:lang w:val="es-CL"/>
        </w:rPr>
        <w:t>o consorcios prometidos, con capital de trabajo y patrimonio declarado.</w:t>
      </w:r>
    </w:p>
    <w:p w14:paraId="76A99621" w14:textId="77777777" w:rsidR="0085501B" w:rsidRPr="00DE79CB" w:rsidRDefault="0085501B" w:rsidP="0085501B">
      <w:pPr>
        <w:pStyle w:val="Prrafodelista"/>
        <w:widowControl w:val="0"/>
        <w:numPr>
          <w:ilvl w:val="0"/>
          <w:numId w:val="11"/>
        </w:numPr>
        <w:autoSpaceDE w:val="0"/>
        <w:autoSpaceDN w:val="0"/>
        <w:adjustRightInd w:val="0"/>
        <w:jc w:val="both"/>
        <w:rPr>
          <w:rFonts w:ascii="Arial" w:hAnsi="Arial" w:cs="Arial"/>
          <w:sz w:val="20"/>
          <w:szCs w:val="20"/>
          <w:lang w:val="es-CL"/>
        </w:rPr>
      </w:pPr>
      <w:r w:rsidRPr="00DE79CB">
        <w:rPr>
          <w:rFonts w:ascii="Arial" w:hAnsi="Arial" w:cs="Arial"/>
          <w:sz w:val="20"/>
          <w:szCs w:val="20"/>
          <w:lang w:val="es-CL"/>
        </w:rPr>
        <w:t>Empresas con capacidad financiera para solventar el capital de trabajo necesario hasta recibir el pago por los productos 30 días corridos luego de la recepción del bien por parte de CODELCO.</w:t>
      </w:r>
    </w:p>
    <w:p w14:paraId="76A99622" w14:textId="77777777" w:rsidR="0085501B" w:rsidRPr="00DE79CB" w:rsidRDefault="0085501B" w:rsidP="0085501B">
      <w:pPr>
        <w:pStyle w:val="Prrafodelista"/>
        <w:widowControl w:val="0"/>
        <w:numPr>
          <w:ilvl w:val="0"/>
          <w:numId w:val="11"/>
        </w:numPr>
        <w:autoSpaceDE w:val="0"/>
        <w:autoSpaceDN w:val="0"/>
        <w:adjustRightInd w:val="0"/>
        <w:jc w:val="both"/>
        <w:rPr>
          <w:rFonts w:ascii="Arial" w:hAnsi="Arial" w:cs="Arial"/>
          <w:sz w:val="20"/>
          <w:szCs w:val="20"/>
          <w:lang w:val="es-CL"/>
        </w:rPr>
      </w:pPr>
      <w:r w:rsidRPr="00DE79CB">
        <w:rPr>
          <w:rFonts w:ascii="Arial" w:hAnsi="Arial" w:cs="Arial"/>
          <w:sz w:val="20"/>
          <w:szCs w:val="20"/>
          <w:lang w:val="es-CL"/>
        </w:rPr>
        <w:t>Empresas con capacidad financiera para garantizar: “Fiel Cumplimiento de la Orden de Compra” y “Calidad y Funcionamiento”.</w:t>
      </w:r>
    </w:p>
    <w:p w14:paraId="76A99623" w14:textId="77777777" w:rsidR="0085501B" w:rsidRDefault="0085501B" w:rsidP="0085501B">
      <w:pPr>
        <w:widowControl w:val="0"/>
        <w:autoSpaceDE w:val="0"/>
        <w:autoSpaceDN w:val="0"/>
        <w:adjustRightInd w:val="0"/>
        <w:jc w:val="both"/>
        <w:rPr>
          <w:rFonts w:ascii="Arial" w:hAnsi="Arial" w:cs="Arial"/>
          <w:sz w:val="20"/>
          <w:szCs w:val="20"/>
          <w:lang w:val="es-CL"/>
        </w:rPr>
      </w:pPr>
    </w:p>
    <w:p w14:paraId="76A99624" w14:textId="77777777" w:rsidR="001E045C" w:rsidRDefault="001E045C" w:rsidP="00C80E7E">
      <w:pPr>
        <w:widowControl w:val="0"/>
        <w:autoSpaceDE w:val="0"/>
        <w:autoSpaceDN w:val="0"/>
        <w:adjustRightInd w:val="0"/>
        <w:jc w:val="both"/>
        <w:rPr>
          <w:rFonts w:ascii="Arial" w:hAnsi="Arial" w:cs="Arial"/>
          <w:sz w:val="20"/>
          <w:szCs w:val="20"/>
          <w:lang w:val="es-CL"/>
        </w:rPr>
      </w:pPr>
    </w:p>
    <w:p w14:paraId="76A99625" w14:textId="77777777" w:rsidR="003C5586" w:rsidRPr="001D38D4" w:rsidRDefault="001E045C"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iniciar su participación</w:t>
      </w:r>
      <w:r w:rsidR="00625FE2">
        <w:rPr>
          <w:rFonts w:ascii="Arial" w:hAnsi="Arial" w:cs="Arial"/>
          <w:sz w:val="20"/>
          <w:szCs w:val="20"/>
          <w:lang w:val="es-CL"/>
        </w:rPr>
        <w:t>, y con el fin de que puedan ser evaluados en esta instancia</w:t>
      </w:r>
      <w:r>
        <w:rPr>
          <w:rFonts w:ascii="Arial" w:hAnsi="Arial" w:cs="Arial"/>
          <w:sz w:val="20"/>
          <w:szCs w:val="20"/>
          <w:lang w:val="es-CL"/>
        </w:rPr>
        <w:t>, e</w:t>
      </w:r>
      <w:r w:rsidR="003C5586" w:rsidRPr="001D38D4">
        <w:rPr>
          <w:rFonts w:ascii="Arial" w:hAnsi="Arial" w:cs="Arial"/>
          <w:sz w:val="20"/>
          <w:szCs w:val="20"/>
          <w:lang w:val="es-CL"/>
        </w:rPr>
        <w:t>l proponente deberá completar y presentar los formularios de Antecedentes Generales (A</w:t>
      </w:r>
      <w:r w:rsidR="00200D0F">
        <w:rPr>
          <w:rFonts w:ascii="Arial" w:hAnsi="Arial" w:cs="Arial"/>
          <w:sz w:val="20"/>
          <w:szCs w:val="20"/>
          <w:lang w:val="es-CL"/>
        </w:rPr>
        <w:t>NT</w:t>
      </w:r>
      <w:r w:rsidR="003C5586" w:rsidRPr="001D38D4">
        <w:rPr>
          <w:rFonts w:ascii="Arial" w:hAnsi="Arial" w:cs="Arial"/>
          <w:sz w:val="20"/>
          <w:szCs w:val="20"/>
          <w:lang w:val="es-CL"/>
        </w:rPr>
        <w:t xml:space="preserve">) </w:t>
      </w:r>
      <w:r w:rsidR="00625FE2">
        <w:rPr>
          <w:rFonts w:ascii="Arial" w:hAnsi="Arial" w:cs="Arial"/>
          <w:sz w:val="20"/>
          <w:szCs w:val="20"/>
          <w:lang w:val="es-CL"/>
        </w:rPr>
        <w:t xml:space="preserve">que </w:t>
      </w:r>
      <w:r w:rsidR="004E438F">
        <w:rPr>
          <w:rFonts w:ascii="Arial" w:hAnsi="Arial" w:cs="Arial"/>
          <w:sz w:val="20"/>
          <w:szCs w:val="20"/>
          <w:lang w:val="es-CL"/>
        </w:rPr>
        <w:t>se detalla</w:t>
      </w:r>
      <w:r w:rsidR="005B3B2A">
        <w:rPr>
          <w:rFonts w:ascii="Arial" w:hAnsi="Arial" w:cs="Arial"/>
          <w:sz w:val="20"/>
          <w:szCs w:val="20"/>
          <w:lang w:val="es-CL"/>
        </w:rPr>
        <w:t>n</w:t>
      </w:r>
      <w:r w:rsidR="004E438F">
        <w:rPr>
          <w:rFonts w:ascii="Arial" w:hAnsi="Arial" w:cs="Arial"/>
          <w:sz w:val="20"/>
          <w:szCs w:val="20"/>
          <w:lang w:val="es-CL"/>
        </w:rPr>
        <w:t xml:space="preserve"> a continuación</w:t>
      </w:r>
      <w:r>
        <w:rPr>
          <w:rFonts w:ascii="Arial" w:hAnsi="Arial" w:cs="Arial"/>
          <w:sz w:val="20"/>
          <w:szCs w:val="20"/>
          <w:lang w:val="es-CL"/>
        </w:rPr>
        <w:t>:</w:t>
      </w:r>
    </w:p>
    <w:p w14:paraId="76A99626" w14:textId="77777777" w:rsidR="003C5586" w:rsidRPr="001D38D4" w:rsidRDefault="003C5586" w:rsidP="00C80E7E">
      <w:pPr>
        <w:widowControl w:val="0"/>
        <w:autoSpaceDE w:val="0"/>
        <w:autoSpaceDN w:val="0"/>
        <w:adjustRightInd w:val="0"/>
        <w:ind w:left="567"/>
        <w:jc w:val="both"/>
        <w:rPr>
          <w:rFonts w:ascii="Arial" w:hAnsi="Arial" w:cs="Arial"/>
          <w:sz w:val="20"/>
          <w:szCs w:val="20"/>
          <w:lang w:val="es-CL"/>
        </w:rPr>
      </w:pPr>
    </w:p>
    <w:p w14:paraId="76A99627" w14:textId="77777777" w:rsidR="00255494" w:rsidRDefault="00255494"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55494">
        <w:rPr>
          <w:rFonts w:ascii="Arial" w:hAnsi="Arial" w:cs="Arial"/>
          <w:sz w:val="20"/>
          <w:szCs w:val="20"/>
          <w:lang w:val="es-CL"/>
        </w:rPr>
        <w:t xml:space="preserve">Individualización del proponente </w:t>
      </w:r>
      <w:r>
        <w:rPr>
          <w:rFonts w:ascii="Arial" w:hAnsi="Arial" w:cs="Arial"/>
          <w:sz w:val="20"/>
          <w:szCs w:val="20"/>
          <w:lang w:val="es-CL"/>
        </w:rPr>
        <w:t xml:space="preserve">ANT01, </w:t>
      </w:r>
      <w:r w:rsidR="00E32EE4">
        <w:rPr>
          <w:rFonts w:ascii="Arial" w:hAnsi="Arial" w:cs="Arial"/>
          <w:sz w:val="20"/>
          <w:szCs w:val="20"/>
          <w:lang w:val="es-CL"/>
        </w:rPr>
        <w:t>A-B</w:t>
      </w:r>
    </w:p>
    <w:p w14:paraId="76A99628" w14:textId="77777777" w:rsidR="003C5586" w:rsidRPr="00255494"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255494">
        <w:rPr>
          <w:rFonts w:ascii="Arial" w:hAnsi="Arial" w:cs="Arial"/>
          <w:sz w:val="20"/>
          <w:szCs w:val="20"/>
          <w:lang w:val="es-CL"/>
        </w:rPr>
        <w:t>Precalificación</w:t>
      </w:r>
      <w:r w:rsidR="003C5586" w:rsidRPr="00255494">
        <w:rPr>
          <w:rFonts w:ascii="Arial" w:hAnsi="Arial" w:cs="Arial"/>
          <w:sz w:val="20"/>
          <w:szCs w:val="20"/>
          <w:lang w:val="es-CL"/>
        </w:rPr>
        <w:t xml:space="preserve"> Comercial</w:t>
      </w:r>
      <w:r w:rsidR="00E32EE4">
        <w:rPr>
          <w:rFonts w:ascii="Arial" w:hAnsi="Arial" w:cs="Arial"/>
          <w:sz w:val="20"/>
          <w:szCs w:val="20"/>
          <w:lang w:val="es-CL"/>
        </w:rPr>
        <w:t xml:space="preserve"> </w:t>
      </w:r>
      <w:r w:rsidR="002F7734" w:rsidRPr="00255494">
        <w:rPr>
          <w:rFonts w:ascii="Arial" w:hAnsi="Arial" w:cs="Arial"/>
          <w:sz w:val="20"/>
          <w:szCs w:val="20"/>
          <w:lang w:val="es-CL"/>
        </w:rPr>
        <w:t>ANT</w:t>
      </w:r>
      <w:r w:rsidR="00255494">
        <w:rPr>
          <w:rFonts w:ascii="Arial" w:hAnsi="Arial" w:cs="Arial"/>
          <w:sz w:val="20"/>
          <w:szCs w:val="20"/>
          <w:lang w:val="es-CL"/>
        </w:rPr>
        <w:t>02</w:t>
      </w:r>
      <w:r w:rsidR="006E78D6" w:rsidRPr="00255494">
        <w:rPr>
          <w:rFonts w:ascii="Arial" w:hAnsi="Arial" w:cs="Arial"/>
          <w:sz w:val="20"/>
          <w:szCs w:val="20"/>
          <w:lang w:val="es-CL"/>
        </w:rPr>
        <w:t xml:space="preserve">, </w:t>
      </w:r>
      <w:r w:rsidR="002F7734" w:rsidRPr="00255494">
        <w:rPr>
          <w:rFonts w:ascii="Arial" w:hAnsi="Arial" w:cs="Arial"/>
          <w:sz w:val="20"/>
          <w:szCs w:val="20"/>
          <w:lang w:val="es-CL"/>
        </w:rPr>
        <w:t>A-</w:t>
      </w:r>
      <w:r w:rsidR="00255494">
        <w:rPr>
          <w:rFonts w:ascii="Arial" w:hAnsi="Arial" w:cs="Arial"/>
          <w:sz w:val="20"/>
          <w:szCs w:val="20"/>
          <w:lang w:val="es-CL"/>
        </w:rPr>
        <w:t>F</w:t>
      </w:r>
    </w:p>
    <w:p w14:paraId="76A99629" w14:textId="77777777" w:rsidR="003C5586" w:rsidRPr="003157E7"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Precalificación Financiera</w:t>
      </w:r>
      <w:r w:rsidR="00E32EE4">
        <w:rPr>
          <w:rFonts w:ascii="Arial" w:hAnsi="Arial" w:cs="Arial"/>
          <w:sz w:val="20"/>
          <w:szCs w:val="20"/>
          <w:lang w:val="es-CL"/>
        </w:rPr>
        <w:t xml:space="preserve"> </w:t>
      </w:r>
      <w:r w:rsidR="00E32EE4" w:rsidRPr="00255494">
        <w:rPr>
          <w:rFonts w:ascii="Arial" w:hAnsi="Arial" w:cs="Arial"/>
          <w:sz w:val="20"/>
          <w:szCs w:val="20"/>
          <w:lang w:val="es-CL"/>
        </w:rPr>
        <w:t>ANT</w:t>
      </w:r>
      <w:r w:rsidR="00E32EE4">
        <w:rPr>
          <w:rFonts w:ascii="Arial" w:hAnsi="Arial" w:cs="Arial"/>
          <w:sz w:val="20"/>
          <w:szCs w:val="20"/>
          <w:lang w:val="es-CL"/>
        </w:rPr>
        <w:t>03</w:t>
      </w:r>
      <w:r w:rsidR="00E32EE4" w:rsidRPr="00255494">
        <w:rPr>
          <w:rFonts w:ascii="Arial" w:hAnsi="Arial" w:cs="Arial"/>
          <w:sz w:val="20"/>
          <w:szCs w:val="20"/>
          <w:lang w:val="es-CL"/>
        </w:rPr>
        <w:t xml:space="preserve">, </w:t>
      </w:r>
      <w:r w:rsidR="00200D0F">
        <w:rPr>
          <w:rFonts w:ascii="Arial" w:hAnsi="Arial" w:cs="Arial"/>
          <w:sz w:val="20"/>
          <w:szCs w:val="20"/>
          <w:lang w:val="es-CL"/>
        </w:rPr>
        <w:t>A</w:t>
      </w:r>
      <w:r w:rsidR="00E32EE4" w:rsidRPr="00255494">
        <w:rPr>
          <w:rFonts w:ascii="Arial" w:hAnsi="Arial" w:cs="Arial"/>
          <w:sz w:val="20"/>
          <w:szCs w:val="20"/>
          <w:lang w:val="es-CL"/>
        </w:rPr>
        <w:t>-</w:t>
      </w:r>
      <w:r w:rsidR="00E32EE4">
        <w:rPr>
          <w:rFonts w:ascii="Arial" w:hAnsi="Arial" w:cs="Arial"/>
          <w:sz w:val="20"/>
          <w:szCs w:val="20"/>
          <w:lang w:val="es-CL"/>
        </w:rPr>
        <w:t>C</w:t>
      </w:r>
    </w:p>
    <w:p w14:paraId="76A9962A" w14:textId="77777777" w:rsidR="00E32EE4" w:rsidRDefault="005B3B2A" w:rsidP="001B35D4">
      <w:pPr>
        <w:pStyle w:val="Prrafodelista"/>
        <w:widowControl w:val="0"/>
        <w:numPr>
          <w:ilvl w:val="0"/>
          <w:numId w:val="7"/>
        </w:numPr>
        <w:autoSpaceDE w:val="0"/>
        <w:autoSpaceDN w:val="0"/>
        <w:adjustRightInd w:val="0"/>
        <w:jc w:val="both"/>
        <w:rPr>
          <w:rFonts w:ascii="Arial" w:hAnsi="Arial" w:cs="Arial"/>
          <w:sz w:val="20"/>
          <w:szCs w:val="20"/>
          <w:lang w:val="es-CL"/>
        </w:rPr>
      </w:pPr>
      <w:r w:rsidRPr="004053AC">
        <w:rPr>
          <w:rFonts w:ascii="Arial" w:hAnsi="Arial" w:cs="Arial"/>
          <w:sz w:val="20"/>
          <w:szCs w:val="20"/>
          <w:lang w:val="es-CL"/>
        </w:rPr>
        <w:t>Precalificación T</w:t>
      </w:r>
      <w:r w:rsidR="003C5586" w:rsidRPr="004053AC">
        <w:rPr>
          <w:rFonts w:ascii="Arial" w:hAnsi="Arial" w:cs="Arial"/>
          <w:sz w:val="20"/>
          <w:szCs w:val="20"/>
          <w:lang w:val="es-CL"/>
        </w:rPr>
        <w:t>écnic</w:t>
      </w:r>
      <w:r w:rsidRPr="004053AC">
        <w:rPr>
          <w:rFonts w:ascii="Arial" w:hAnsi="Arial" w:cs="Arial"/>
          <w:sz w:val="20"/>
          <w:szCs w:val="20"/>
          <w:lang w:val="es-CL"/>
        </w:rPr>
        <w:t>a</w:t>
      </w:r>
      <w:r w:rsidR="00E32EE4" w:rsidRPr="004053AC">
        <w:rPr>
          <w:rFonts w:ascii="Arial" w:hAnsi="Arial" w:cs="Arial"/>
          <w:sz w:val="20"/>
          <w:szCs w:val="20"/>
          <w:lang w:val="es-CL"/>
        </w:rPr>
        <w:t xml:space="preserve"> ANT04</w:t>
      </w:r>
    </w:p>
    <w:p w14:paraId="76A9962B" w14:textId="77777777" w:rsidR="00567F29" w:rsidRDefault="00567F29" w:rsidP="001B35D4">
      <w:pPr>
        <w:pStyle w:val="Prrafodelista"/>
        <w:widowControl w:val="0"/>
        <w:numPr>
          <w:ilvl w:val="0"/>
          <w:numId w:val="7"/>
        </w:numPr>
        <w:autoSpaceDE w:val="0"/>
        <w:autoSpaceDN w:val="0"/>
        <w:adjustRightInd w:val="0"/>
        <w:jc w:val="both"/>
        <w:rPr>
          <w:rFonts w:ascii="Arial" w:hAnsi="Arial" w:cs="Arial"/>
          <w:sz w:val="20"/>
          <w:szCs w:val="20"/>
          <w:lang w:val="es-CL"/>
        </w:rPr>
      </w:pPr>
      <w:r>
        <w:rPr>
          <w:rFonts w:ascii="Arial" w:hAnsi="Arial" w:cs="Arial"/>
          <w:sz w:val="20"/>
          <w:szCs w:val="20"/>
          <w:lang w:val="es-CL"/>
        </w:rPr>
        <w:t>Declaraciones Juradas ANT05, A-E</w:t>
      </w:r>
    </w:p>
    <w:p w14:paraId="76A9962C" w14:textId="77777777" w:rsidR="003157E7" w:rsidRDefault="003157E7" w:rsidP="00C80E7E">
      <w:pPr>
        <w:widowControl w:val="0"/>
        <w:autoSpaceDE w:val="0"/>
        <w:autoSpaceDN w:val="0"/>
        <w:adjustRightInd w:val="0"/>
        <w:jc w:val="both"/>
        <w:rPr>
          <w:rFonts w:ascii="Arial" w:hAnsi="Arial" w:cs="Arial"/>
          <w:sz w:val="20"/>
          <w:szCs w:val="20"/>
          <w:lang w:val="es-CL"/>
        </w:rPr>
      </w:pPr>
    </w:p>
    <w:p w14:paraId="76A9962D" w14:textId="77777777" w:rsidR="005B3B2A" w:rsidRPr="001D38D4"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14:paraId="76A9962E" w14:textId="77777777" w:rsidR="005B3B2A" w:rsidRDefault="005B3B2A" w:rsidP="00C80E7E">
      <w:pPr>
        <w:widowControl w:val="0"/>
        <w:autoSpaceDE w:val="0"/>
        <w:autoSpaceDN w:val="0"/>
        <w:adjustRightInd w:val="0"/>
        <w:jc w:val="both"/>
        <w:rPr>
          <w:rFonts w:ascii="Arial" w:hAnsi="Arial" w:cs="Arial"/>
          <w:sz w:val="20"/>
          <w:szCs w:val="20"/>
          <w:lang w:val="es-CL"/>
        </w:rPr>
      </w:pPr>
    </w:p>
    <w:p w14:paraId="76A9962F" w14:textId="77777777" w:rsidR="006B6A89" w:rsidRDefault="006B6A89" w:rsidP="006B6A89">
      <w:pPr>
        <w:widowControl w:val="0"/>
        <w:autoSpaceDE w:val="0"/>
        <w:autoSpaceDN w:val="0"/>
        <w:adjustRightInd w:val="0"/>
        <w:jc w:val="both"/>
        <w:rPr>
          <w:rFonts w:ascii="Arial" w:hAnsi="Arial" w:cs="Arial"/>
          <w:b/>
          <w:sz w:val="20"/>
          <w:szCs w:val="20"/>
          <w:lang w:val="es-CL"/>
        </w:rPr>
      </w:pPr>
      <w:r w:rsidRPr="00DE79CB">
        <w:rPr>
          <w:rFonts w:ascii="Arial" w:hAnsi="Arial" w:cs="Arial"/>
          <w:b/>
          <w:sz w:val="20"/>
          <w:szCs w:val="20"/>
          <w:lang w:val="es-CL"/>
        </w:rPr>
        <w:t xml:space="preserve">Nota: Para los oferentes que cuenten con precalificación previa de la Gerencia de Adquisiciones Internacionales de CODELCO, no serán exigibles los puntos 4.1 y 4.2. </w:t>
      </w:r>
    </w:p>
    <w:p w14:paraId="76A99630" w14:textId="77777777" w:rsidR="006B6A89" w:rsidRDefault="006B6A89" w:rsidP="00C80E7E">
      <w:pPr>
        <w:widowControl w:val="0"/>
        <w:autoSpaceDE w:val="0"/>
        <w:autoSpaceDN w:val="0"/>
        <w:adjustRightInd w:val="0"/>
        <w:jc w:val="both"/>
        <w:rPr>
          <w:rFonts w:ascii="Arial" w:hAnsi="Arial" w:cs="Arial"/>
          <w:sz w:val="20"/>
          <w:szCs w:val="20"/>
          <w:lang w:val="es-CL"/>
        </w:rPr>
      </w:pPr>
    </w:p>
    <w:p w14:paraId="76A99631" w14:textId="77777777" w:rsidR="006B6A89" w:rsidRDefault="006B6A89" w:rsidP="00C80E7E">
      <w:pPr>
        <w:widowControl w:val="0"/>
        <w:autoSpaceDE w:val="0"/>
        <w:autoSpaceDN w:val="0"/>
        <w:adjustRightInd w:val="0"/>
        <w:jc w:val="both"/>
        <w:rPr>
          <w:rFonts w:ascii="Arial" w:hAnsi="Arial" w:cs="Arial"/>
          <w:sz w:val="20"/>
          <w:szCs w:val="20"/>
          <w:lang w:val="es-CL"/>
        </w:rPr>
      </w:pPr>
    </w:p>
    <w:p w14:paraId="76A99632" w14:textId="77777777"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493634107"/>
      <w:r w:rsidRPr="00572E81">
        <w:rPr>
          <w:rFonts w:cs="Arial"/>
          <w:sz w:val="20"/>
          <w:u w:val="none"/>
        </w:rPr>
        <w:t>PRECALIFICACIÓN COMERCIAL</w:t>
      </w:r>
      <w:bookmarkEnd w:id="4"/>
    </w:p>
    <w:p w14:paraId="76A99633" w14:textId="77777777" w:rsidR="002D3870" w:rsidRDefault="002D3870" w:rsidP="005B3B2A">
      <w:pPr>
        <w:widowControl w:val="0"/>
        <w:autoSpaceDE w:val="0"/>
        <w:autoSpaceDN w:val="0"/>
        <w:adjustRightInd w:val="0"/>
        <w:jc w:val="both"/>
        <w:rPr>
          <w:rFonts w:ascii="Arial" w:hAnsi="Arial" w:cs="Arial"/>
          <w:sz w:val="20"/>
          <w:szCs w:val="20"/>
          <w:lang w:val="es-CL"/>
        </w:rPr>
      </w:pPr>
    </w:p>
    <w:p w14:paraId="76A99634" w14:textId="77777777"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14:paraId="76A99635" w14:textId="77777777" w:rsidR="005B3B2A" w:rsidRPr="001D38D4" w:rsidRDefault="005B3B2A" w:rsidP="005B3B2A">
      <w:pPr>
        <w:widowControl w:val="0"/>
        <w:autoSpaceDE w:val="0"/>
        <w:autoSpaceDN w:val="0"/>
        <w:adjustRightInd w:val="0"/>
        <w:jc w:val="both"/>
        <w:rPr>
          <w:rFonts w:ascii="Arial" w:hAnsi="Arial" w:cs="Arial"/>
          <w:sz w:val="20"/>
          <w:szCs w:val="20"/>
          <w:lang w:val="es-CL"/>
        </w:rPr>
      </w:pPr>
    </w:p>
    <w:p w14:paraId="76A99636" w14:textId="77777777" w:rsidR="005B3B2A" w:rsidRDefault="005B3B2A" w:rsidP="001B35D4">
      <w:pPr>
        <w:pStyle w:val="Prrafodelista"/>
        <w:widowControl w:val="0"/>
        <w:numPr>
          <w:ilvl w:val="0"/>
          <w:numId w:val="6"/>
        </w:numPr>
        <w:autoSpaceDE w:val="0"/>
        <w:autoSpaceDN w:val="0"/>
        <w:adjustRightInd w:val="0"/>
        <w:jc w:val="both"/>
        <w:rPr>
          <w:rFonts w:ascii="Arial" w:hAnsi="Arial" w:cs="Arial"/>
          <w:sz w:val="20"/>
          <w:szCs w:val="20"/>
          <w:lang w:val="es-CL"/>
        </w:rPr>
      </w:pPr>
      <w:r w:rsidRPr="003157E7">
        <w:rPr>
          <w:rFonts w:ascii="Arial" w:hAnsi="Arial" w:cs="Arial"/>
          <w:sz w:val="20"/>
          <w:szCs w:val="20"/>
          <w:lang w:val="es-CL"/>
        </w:rPr>
        <w:t>Boletín comercial</w:t>
      </w:r>
      <w:r>
        <w:rPr>
          <w:rFonts w:ascii="Arial" w:hAnsi="Arial" w:cs="Arial"/>
          <w:sz w:val="20"/>
          <w:szCs w:val="20"/>
          <w:lang w:val="es-CL"/>
        </w:rPr>
        <w:t xml:space="preserve">, </w:t>
      </w:r>
      <w:r w:rsidRPr="003157E7">
        <w:rPr>
          <w:rFonts w:ascii="Arial" w:hAnsi="Arial" w:cs="Arial"/>
          <w:sz w:val="20"/>
          <w:szCs w:val="20"/>
          <w:lang w:val="es-CL"/>
        </w:rPr>
        <w:t>con antigüedad no mayor a 30 días</w:t>
      </w:r>
      <w:r w:rsidR="00197EE4">
        <w:rPr>
          <w:rFonts w:ascii="Arial" w:hAnsi="Arial" w:cs="Arial"/>
          <w:sz w:val="20"/>
          <w:szCs w:val="20"/>
          <w:lang w:val="es-CL"/>
        </w:rPr>
        <w:t xml:space="preserve"> (ANT-02A)</w:t>
      </w:r>
      <w:r w:rsidRPr="003157E7">
        <w:rPr>
          <w:rFonts w:ascii="Arial" w:hAnsi="Arial" w:cs="Arial"/>
          <w:sz w:val="20"/>
          <w:szCs w:val="20"/>
          <w:lang w:val="es-CL"/>
        </w:rPr>
        <w:t xml:space="preserve"> </w:t>
      </w:r>
    </w:p>
    <w:p w14:paraId="76A99637" w14:textId="77777777" w:rsidR="006E78D6" w:rsidRDefault="006E78D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deuda fiscal</w:t>
      </w:r>
      <w:r w:rsidR="00197EE4">
        <w:rPr>
          <w:rFonts w:ascii="Arial" w:hAnsi="Arial" w:cs="Arial"/>
          <w:sz w:val="20"/>
          <w:szCs w:val="20"/>
          <w:lang w:val="es-CL"/>
        </w:rPr>
        <w:t xml:space="preserve"> (ANT-02B)</w:t>
      </w:r>
    </w:p>
    <w:p w14:paraId="76A99638" w14:textId="77777777" w:rsidR="006E78D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litigios en pendientes (ANT-02C)</w:t>
      </w:r>
    </w:p>
    <w:p w14:paraId="76A99639" w14:textId="77777777" w:rsidR="00107146" w:rsidRDefault="00107146"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Certificado de Inspección del Trabajo (ANT-02D)</w:t>
      </w:r>
    </w:p>
    <w:p w14:paraId="76A9963A" w14:textId="77777777"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en ejecución (ANT-02E)</w:t>
      </w:r>
    </w:p>
    <w:p w14:paraId="76A9963B" w14:textId="77777777" w:rsidR="00E70D89" w:rsidRDefault="00E70D89" w:rsidP="001B35D4">
      <w:pPr>
        <w:pStyle w:val="Prrafodelista"/>
        <w:widowControl w:val="0"/>
        <w:numPr>
          <w:ilvl w:val="0"/>
          <w:numId w:val="6"/>
        </w:numPr>
        <w:autoSpaceDE w:val="0"/>
        <w:autoSpaceDN w:val="0"/>
        <w:adjustRightInd w:val="0"/>
        <w:jc w:val="both"/>
        <w:rPr>
          <w:rFonts w:ascii="Arial" w:hAnsi="Arial" w:cs="Arial"/>
          <w:sz w:val="20"/>
          <w:szCs w:val="20"/>
          <w:lang w:val="es-CL"/>
        </w:rPr>
      </w:pPr>
      <w:r>
        <w:rPr>
          <w:rFonts w:ascii="Arial" w:hAnsi="Arial" w:cs="Arial"/>
          <w:sz w:val="20"/>
          <w:szCs w:val="20"/>
          <w:lang w:val="es-CL"/>
        </w:rPr>
        <w:t>Listado de órdenes de compra ejecutadas (ANT-02F)</w:t>
      </w:r>
    </w:p>
    <w:p w14:paraId="76A9963C" w14:textId="77777777" w:rsidR="00E70D89" w:rsidRDefault="00E70D89" w:rsidP="00E70D89">
      <w:pPr>
        <w:pStyle w:val="Prrafodelista"/>
        <w:widowControl w:val="0"/>
        <w:autoSpaceDE w:val="0"/>
        <w:autoSpaceDN w:val="0"/>
        <w:adjustRightInd w:val="0"/>
        <w:ind w:left="720"/>
        <w:jc w:val="both"/>
        <w:rPr>
          <w:rFonts w:ascii="Arial" w:hAnsi="Arial" w:cs="Arial"/>
          <w:sz w:val="20"/>
          <w:szCs w:val="20"/>
          <w:lang w:val="es-CL"/>
        </w:rPr>
      </w:pPr>
    </w:p>
    <w:p w14:paraId="76A9963D" w14:textId="77777777"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14:paraId="76A9963E" w14:textId="77777777" w:rsidR="0061734F" w:rsidRDefault="0061734F" w:rsidP="005B3B2A">
      <w:pPr>
        <w:widowControl w:val="0"/>
        <w:autoSpaceDE w:val="0"/>
        <w:autoSpaceDN w:val="0"/>
        <w:adjustRightInd w:val="0"/>
        <w:jc w:val="both"/>
        <w:rPr>
          <w:rFonts w:ascii="Arial" w:hAnsi="Arial" w:cs="Arial"/>
          <w:sz w:val="20"/>
          <w:szCs w:val="20"/>
          <w:lang w:val="es-CL"/>
        </w:rPr>
      </w:pPr>
    </w:p>
    <w:p w14:paraId="76A9963F" w14:textId="77777777"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14:paraId="76A99640" w14:textId="77777777"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14:paraId="76A99641" w14:textId="77777777"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14:paraId="76A99642" w14:textId="77777777" w:rsidR="005B3B2A" w:rsidRDefault="005B3B2A" w:rsidP="00C80E7E">
      <w:pPr>
        <w:widowControl w:val="0"/>
        <w:autoSpaceDE w:val="0"/>
        <w:autoSpaceDN w:val="0"/>
        <w:adjustRightInd w:val="0"/>
        <w:jc w:val="both"/>
        <w:rPr>
          <w:rFonts w:ascii="Arial" w:hAnsi="Arial" w:cs="Arial"/>
          <w:sz w:val="20"/>
          <w:szCs w:val="20"/>
          <w:lang w:val="es-CL"/>
        </w:rPr>
      </w:pPr>
    </w:p>
    <w:p w14:paraId="76A99643" w14:textId="77777777" w:rsidR="005441EC" w:rsidRDefault="005441EC"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Si alguno de estos </w:t>
      </w:r>
      <w:r w:rsidRPr="005441EC">
        <w:rPr>
          <w:rFonts w:ascii="Arial" w:hAnsi="Arial" w:cs="Arial"/>
          <w:sz w:val="20"/>
          <w:szCs w:val="20"/>
          <w:lang w:val="es-CL"/>
        </w:rPr>
        <w:t>certificado</w:t>
      </w:r>
      <w:r>
        <w:rPr>
          <w:rFonts w:ascii="Arial" w:hAnsi="Arial" w:cs="Arial"/>
          <w:sz w:val="20"/>
          <w:szCs w:val="20"/>
          <w:lang w:val="es-CL"/>
        </w:rPr>
        <w:t>s</w:t>
      </w:r>
      <w:r w:rsidRPr="005441EC">
        <w:rPr>
          <w:rFonts w:ascii="Arial" w:hAnsi="Arial" w:cs="Arial"/>
          <w:sz w:val="20"/>
          <w:szCs w:val="20"/>
          <w:lang w:val="es-CL"/>
        </w:rPr>
        <w:t xml:space="preserve"> registra información negativa, el proponente deberá acreditar la aclaración o pago de cada uno de ellos, indicando la situación en que se encuentra actualmente y en caso de que no hayan sido aclarados, el proponente deberá entregar un plan de acción, </w:t>
      </w:r>
      <w:r>
        <w:rPr>
          <w:rFonts w:ascii="Arial" w:hAnsi="Arial" w:cs="Arial"/>
          <w:sz w:val="20"/>
          <w:szCs w:val="20"/>
          <w:lang w:val="es-CL"/>
        </w:rPr>
        <w:t xml:space="preserve">considerando </w:t>
      </w:r>
      <w:r w:rsidRPr="005441EC">
        <w:rPr>
          <w:rFonts w:ascii="Arial" w:hAnsi="Arial" w:cs="Arial"/>
          <w:sz w:val="20"/>
          <w:szCs w:val="20"/>
          <w:lang w:val="es-CL"/>
        </w:rPr>
        <w:t>a lo más 1 (una) semana de plazo para solucionar dicha situación.</w:t>
      </w:r>
    </w:p>
    <w:p w14:paraId="64A276B1" w14:textId="77777777" w:rsidR="00716BBF" w:rsidRDefault="00716BBF" w:rsidP="00C80E7E">
      <w:pPr>
        <w:widowControl w:val="0"/>
        <w:autoSpaceDE w:val="0"/>
        <w:autoSpaceDN w:val="0"/>
        <w:adjustRightInd w:val="0"/>
        <w:jc w:val="both"/>
        <w:rPr>
          <w:rFonts w:ascii="Arial" w:hAnsi="Arial" w:cs="Arial"/>
          <w:sz w:val="20"/>
          <w:szCs w:val="20"/>
          <w:lang w:val="es-CL"/>
        </w:rPr>
      </w:pPr>
    </w:p>
    <w:p w14:paraId="47B049D4" w14:textId="77777777" w:rsidR="00716BBF" w:rsidRDefault="00716BBF" w:rsidP="00C80E7E">
      <w:pPr>
        <w:widowControl w:val="0"/>
        <w:autoSpaceDE w:val="0"/>
        <w:autoSpaceDN w:val="0"/>
        <w:adjustRightInd w:val="0"/>
        <w:jc w:val="both"/>
        <w:rPr>
          <w:rFonts w:ascii="Arial" w:hAnsi="Arial" w:cs="Arial"/>
          <w:sz w:val="20"/>
          <w:szCs w:val="20"/>
          <w:lang w:val="es-CL"/>
        </w:rPr>
      </w:pPr>
    </w:p>
    <w:p w14:paraId="510D2893" w14:textId="77777777" w:rsidR="00716BBF" w:rsidRDefault="00716BBF" w:rsidP="00C80E7E">
      <w:pPr>
        <w:widowControl w:val="0"/>
        <w:autoSpaceDE w:val="0"/>
        <w:autoSpaceDN w:val="0"/>
        <w:adjustRightInd w:val="0"/>
        <w:jc w:val="both"/>
        <w:rPr>
          <w:rFonts w:ascii="Arial" w:hAnsi="Arial" w:cs="Arial"/>
          <w:sz w:val="20"/>
          <w:szCs w:val="20"/>
          <w:lang w:val="es-CL"/>
        </w:rPr>
      </w:pPr>
    </w:p>
    <w:p w14:paraId="00DA7216" w14:textId="77777777" w:rsidR="00716BBF" w:rsidRDefault="00716BBF" w:rsidP="00C80E7E">
      <w:pPr>
        <w:widowControl w:val="0"/>
        <w:autoSpaceDE w:val="0"/>
        <w:autoSpaceDN w:val="0"/>
        <w:adjustRightInd w:val="0"/>
        <w:jc w:val="both"/>
        <w:rPr>
          <w:rFonts w:ascii="Arial" w:hAnsi="Arial" w:cs="Arial"/>
          <w:sz w:val="20"/>
          <w:szCs w:val="20"/>
          <w:lang w:val="es-CL"/>
        </w:rPr>
      </w:pPr>
    </w:p>
    <w:p w14:paraId="575771EF" w14:textId="77777777" w:rsidR="00716BBF" w:rsidRDefault="00716BBF" w:rsidP="00C80E7E">
      <w:pPr>
        <w:widowControl w:val="0"/>
        <w:autoSpaceDE w:val="0"/>
        <w:autoSpaceDN w:val="0"/>
        <w:adjustRightInd w:val="0"/>
        <w:jc w:val="both"/>
        <w:rPr>
          <w:rFonts w:ascii="Arial" w:hAnsi="Arial" w:cs="Arial"/>
          <w:sz w:val="20"/>
          <w:szCs w:val="20"/>
          <w:lang w:val="es-CL"/>
        </w:rPr>
      </w:pPr>
    </w:p>
    <w:p w14:paraId="76A99644" w14:textId="77777777" w:rsidR="005441EC" w:rsidRPr="001D38D4" w:rsidRDefault="005441EC" w:rsidP="00C80E7E">
      <w:pPr>
        <w:widowControl w:val="0"/>
        <w:autoSpaceDE w:val="0"/>
        <w:autoSpaceDN w:val="0"/>
        <w:adjustRightInd w:val="0"/>
        <w:jc w:val="both"/>
        <w:rPr>
          <w:rFonts w:ascii="Arial" w:hAnsi="Arial" w:cs="Arial"/>
          <w:sz w:val="20"/>
          <w:szCs w:val="20"/>
          <w:lang w:val="es-CL"/>
        </w:rPr>
      </w:pPr>
    </w:p>
    <w:p w14:paraId="76A99645" w14:textId="77777777" w:rsidR="000C2D2E" w:rsidRPr="00572E81" w:rsidRDefault="000C2D2E" w:rsidP="001B35D4">
      <w:pPr>
        <w:pStyle w:val="Ttulo1"/>
        <w:keepNext w:val="0"/>
        <w:widowControl w:val="0"/>
        <w:numPr>
          <w:ilvl w:val="1"/>
          <w:numId w:val="12"/>
        </w:numPr>
        <w:suppressAutoHyphens w:val="0"/>
        <w:jc w:val="both"/>
        <w:rPr>
          <w:rFonts w:cs="Arial"/>
          <w:sz w:val="20"/>
          <w:u w:val="none"/>
        </w:rPr>
      </w:pPr>
      <w:bookmarkStart w:id="5" w:name="_Toc493634108"/>
      <w:r w:rsidRPr="00572E81">
        <w:rPr>
          <w:rFonts w:cs="Arial"/>
          <w:sz w:val="20"/>
          <w:u w:val="none"/>
        </w:rPr>
        <w:lastRenderedPageBreak/>
        <w:t>PRECALIFICACIÓN FINANCIER</w:t>
      </w:r>
      <w:r>
        <w:rPr>
          <w:rFonts w:cs="Arial"/>
          <w:sz w:val="20"/>
          <w:u w:val="none"/>
        </w:rPr>
        <w:t>A</w:t>
      </w:r>
      <w:bookmarkEnd w:id="5"/>
      <w:r w:rsidRPr="00572E81">
        <w:rPr>
          <w:rFonts w:cs="Arial"/>
          <w:sz w:val="20"/>
          <w:u w:val="none"/>
        </w:rPr>
        <w:t xml:space="preserve"> </w:t>
      </w:r>
    </w:p>
    <w:p w14:paraId="76A99646" w14:textId="77777777" w:rsidR="002D3870" w:rsidRDefault="002D3870" w:rsidP="000C2D2E">
      <w:pPr>
        <w:widowControl w:val="0"/>
        <w:autoSpaceDE w:val="0"/>
        <w:autoSpaceDN w:val="0"/>
        <w:adjustRightInd w:val="0"/>
        <w:jc w:val="both"/>
        <w:rPr>
          <w:rFonts w:ascii="Arial" w:hAnsi="Arial" w:cs="Arial"/>
          <w:sz w:val="20"/>
          <w:szCs w:val="20"/>
          <w:lang w:val="es-CL"/>
        </w:rPr>
      </w:pPr>
    </w:p>
    <w:p w14:paraId="76A99647" w14:textId="77777777" w:rsidR="000C2D2E" w:rsidRDefault="000C2D2E" w:rsidP="000C2D2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Los proponentes deberán </w:t>
      </w:r>
      <w:r>
        <w:rPr>
          <w:rFonts w:ascii="Arial" w:hAnsi="Arial" w:cs="Arial"/>
          <w:sz w:val="20"/>
          <w:szCs w:val="20"/>
          <w:lang w:val="es-CL"/>
        </w:rPr>
        <w:t xml:space="preserve">entregar sus Estados Financieros Auditados de los últimos </w:t>
      </w:r>
      <w:r w:rsidR="006E78D6">
        <w:rPr>
          <w:rFonts w:ascii="Arial" w:hAnsi="Arial" w:cs="Arial"/>
          <w:sz w:val="20"/>
          <w:szCs w:val="20"/>
          <w:lang w:val="es-CL"/>
        </w:rPr>
        <w:t>tres</w:t>
      </w:r>
      <w:r>
        <w:rPr>
          <w:rFonts w:ascii="Arial" w:hAnsi="Arial" w:cs="Arial"/>
          <w:sz w:val="20"/>
          <w:szCs w:val="20"/>
          <w:lang w:val="es-CL"/>
        </w:rPr>
        <w:t xml:space="preserve"> (</w:t>
      </w:r>
      <w:r w:rsidR="006E78D6">
        <w:rPr>
          <w:rFonts w:ascii="Arial" w:hAnsi="Arial" w:cs="Arial"/>
          <w:sz w:val="20"/>
          <w:szCs w:val="20"/>
          <w:lang w:val="es-CL"/>
        </w:rPr>
        <w:t>3</w:t>
      </w:r>
      <w:r>
        <w:rPr>
          <w:rFonts w:ascii="Arial" w:hAnsi="Arial" w:cs="Arial"/>
          <w:sz w:val="20"/>
          <w:szCs w:val="20"/>
          <w:lang w:val="es-CL"/>
        </w:rPr>
        <w:t>) años y firmados por el Representante Legal de la empresa.</w:t>
      </w:r>
    </w:p>
    <w:p w14:paraId="76A99648" w14:textId="77777777" w:rsidR="000C2D2E" w:rsidRDefault="000C2D2E" w:rsidP="000C2D2E">
      <w:pPr>
        <w:widowControl w:val="0"/>
        <w:autoSpaceDE w:val="0"/>
        <w:autoSpaceDN w:val="0"/>
        <w:adjustRightInd w:val="0"/>
        <w:jc w:val="both"/>
        <w:rPr>
          <w:rFonts w:ascii="Arial" w:hAnsi="Arial" w:cs="Arial"/>
          <w:sz w:val="20"/>
          <w:szCs w:val="20"/>
          <w:lang w:val="es-CL"/>
        </w:rPr>
      </w:pPr>
    </w:p>
    <w:p w14:paraId="76A99649" w14:textId="77777777" w:rsidR="007A5227" w:rsidRDefault="000C2D2E" w:rsidP="000C2D2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Adicionalmente, deberán completar </w:t>
      </w:r>
      <w:r w:rsidR="004053AC">
        <w:rPr>
          <w:rFonts w:ascii="Arial" w:hAnsi="Arial" w:cs="Arial"/>
          <w:sz w:val="20"/>
          <w:szCs w:val="20"/>
          <w:lang w:val="es-CL"/>
        </w:rPr>
        <w:t xml:space="preserve">con la información de sus respectivos Estados Financieros </w:t>
      </w:r>
      <w:r w:rsidR="00D65C68">
        <w:rPr>
          <w:rFonts w:ascii="Arial" w:hAnsi="Arial" w:cs="Arial"/>
          <w:sz w:val="20"/>
          <w:szCs w:val="20"/>
          <w:lang w:val="es-CL"/>
        </w:rPr>
        <w:t xml:space="preserve">el </w:t>
      </w:r>
      <w:r w:rsidR="005D3435">
        <w:rPr>
          <w:rFonts w:ascii="Arial" w:hAnsi="Arial" w:cs="Arial"/>
          <w:sz w:val="20"/>
          <w:szCs w:val="20"/>
          <w:lang w:val="es-CL"/>
        </w:rPr>
        <w:t>archivo Excel denominado ANT, hojas ANT-03 B y C</w:t>
      </w:r>
      <w:r w:rsidR="00D65C68">
        <w:rPr>
          <w:rFonts w:ascii="Arial" w:hAnsi="Arial" w:cs="Arial"/>
          <w:sz w:val="20"/>
          <w:szCs w:val="20"/>
          <w:lang w:val="es-CL"/>
        </w:rPr>
        <w:t>, en el cual se calculan de manera automática algunos índices financieros</w:t>
      </w:r>
      <w:r w:rsidR="004053AC">
        <w:rPr>
          <w:rFonts w:ascii="Arial" w:hAnsi="Arial" w:cs="Arial"/>
          <w:sz w:val="20"/>
          <w:szCs w:val="20"/>
          <w:lang w:val="es-CL"/>
        </w:rPr>
        <w:t>.</w:t>
      </w:r>
    </w:p>
    <w:p w14:paraId="76A9964A" w14:textId="77777777" w:rsidR="004053AC" w:rsidRDefault="004053AC" w:rsidP="004053AC">
      <w:pPr>
        <w:widowControl w:val="0"/>
        <w:autoSpaceDE w:val="0"/>
        <w:autoSpaceDN w:val="0"/>
        <w:adjustRightInd w:val="0"/>
        <w:jc w:val="both"/>
        <w:rPr>
          <w:rFonts w:ascii="Arial" w:hAnsi="Arial" w:cs="Arial"/>
          <w:sz w:val="20"/>
          <w:szCs w:val="20"/>
        </w:rPr>
      </w:pPr>
    </w:p>
    <w:p w14:paraId="76A9964B" w14:textId="77777777" w:rsidR="004053AC"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financieros, los proponentes deberán cumplir con el mínimo establecido en los siguientes índices o parámetros:</w:t>
      </w:r>
    </w:p>
    <w:p w14:paraId="76A9964C" w14:textId="77777777" w:rsidR="004053AC" w:rsidRDefault="004053AC" w:rsidP="000C2D2E">
      <w:pPr>
        <w:pStyle w:val="Prrafodelista"/>
        <w:widowControl w:val="0"/>
        <w:autoSpaceDE w:val="0"/>
        <w:autoSpaceDN w:val="0"/>
        <w:adjustRightInd w:val="0"/>
        <w:ind w:left="720"/>
        <w:jc w:val="both"/>
        <w:rPr>
          <w:rFonts w:ascii="Arial" w:hAnsi="Arial" w:cs="Arial"/>
          <w:sz w:val="20"/>
          <w:szCs w:val="20"/>
          <w:lang w:val="es-CL"/>
        </w:rPr>
      </w:pPr>
    </w:p>
    <w:p w14:paraId="76A9964D" w14:textId="77777777" w:rsidR="000C2D2E" w:rsidRPr="00DC5998" w:rsidRDefault="000C2D2E" w:rsidP="001B35D4">
      <w:pPr>
        <w:pStyle w:val="Prrafodelista"/>
        <w:widowControl w:val="0"/>
        <w:numPr>
          <w:ilvl w:val="0"/>
          <w:numId w:val="8"/>
        </w:numPr>
        <w:autoSpaceDE w:val="0"/>
        <w:autoSpaceDN w:val="0"/>
        <w:adjustRightInd w:val="0"/>
        <w:jc w:val="both"/>
        <w:rPr>
          <w:rFonts w:ascii="Arial" w:hAnsi="Arial" w:cs="Arial"/>
          <w:sz w:val="20"/>
          <w:szCs w:val="20"/>
        </w:rPr>
      </w:pPr>
      <w:r w:rsidRPr="002F4803">
        <w:rPr>
          <w:rFonts w:ascii="Arial" w:hAnsi="Arial" w:cs="Arial"/>
          <w:sz w:val="20"/>
          <w:szCs w:val="20"/>
          <w:lang w:val="es-CL"/>
        </w:rPr>
        <w:t>Índice de endeudamiento sobre Patrimonio</w:t>
      </w:r>
      <w:r w:rsidR="00FC3660">
        <w:rPr>
          <w:rFonts w:ascii="Arial" w:hAnsi="Arial" w:cs="Arial"/>
          <w:sz w:val="20"/>
          <w:szCs w:val="20"/>
          <w:lang w:val="es-CL"/>
        </w:rPr>
        <w:t xml:space="preserve"> </w:t>
      </w:r>
      <w:r w:rsidR="002A565B">
        <w:rPr>
          <w:rFonts w:ascii="Arial" w:hAnsi="Arial" w:cs="Arial"/>
          <w:sz w:val="20"/>
          <w:szCs w:val="20"/>
          <w:lang w:val="es-CL"/>
        </w:rPr>
        <w:t xml:space="preserve">últimos años </w:t>
      </w:r>
      <w:r w:rsidR="00FC3660">
        <w:rPr>
          <w:rFonts w:ascii="Arial" w:hAnsi="Arial" w:cs="Arial"/>
          <w:sz w:val="20"/>
          <w:szCs w:val="20"/>
          <w:lang w:val="es-CL"/>
        </w:rPr>
        <w:t>(E)</w:t>
      </w:r>
      <w:r w:rsidR="00EF7E72">
        <w:rPr>
          <w:rFonts w:ascii="Arial" w:hAnsi="Arial" w:cs="Arial"/>
          <w:sz w:val="20"/>
          <w:szCs w:val="20"/>
          <w:lang w:val="es-CL"/>
        </w:rPr>
        <w:tab/>
      </w:r>
      <w:r w:rsidR="00FC3660">
        <w:rPr>
          <w:rFonts w:ascii="Arial" w:hAnsi="Arial" w:cs="Arial"/>
          <w:sz w:val="20"/>
          <w:szCs w:val="20"/>
          <w:lang w:val="es-CL"/>
        </w:rPr>
        <w:t>E</w:t>
      </w:r>
      <w:r w:rsidR="00224F3D">
        <w:rPr>
          <w:rFonts w:ascii="Arial" w:hAnsi="Arial" w:cs="Arial"/>
          <w:sz w:val="20"/>
          <w:szCs w:val="20"/>
          <w:lang w:val="es-CL"/>
        </w:rPr>
        <w:t xml:space="preserve"> </w:t>
      </w:r>
      <w:r>
        <w:rPr>
          <w:rFonts w:ascii="Arial" w:hAnsi="Arial" w:cs="Arial"/>
          <w:sz w:val="20"/>
          <w:szCs w:val="20"/>
          <w:lang w:val="es-CL"/>
        </w:rPr>
        <w:t>&lt;</w:t>
      </w:r>
      <w:r w:rsidRPr="002F4803">
        <w:rPr>
          <w:rFonts w:ascii="Arial" w:hAnsi="Arial" w:cs="Arial"/>
          <w:sz w:val="20"/>
          <w:szCs w:val="20"/>
          <w:lang w:val="es-CL"/>
        </w:rPr>
        <w:t>=</w:t>
      </w:r>
      <w:r>
        <w:rPr>
          <w:rFonts w:ascii="Arial" w:hAnsi="Arial" w:cs="Arial"/>
          <w:sz w:val="20"/>
          <w:szCs w:val="20"/>
          <w:lang w:val="es-CL"/>
        </w:rPr>
        <w:t xml:space="preserve"> </w:t>
      </w:r>
      <w:r w:rsidRPr="002F4803">
        <w:rPr>
          <w:rFonts w:ascii="Arial" w:hAnsi="Arial" w:cs="Arial"/>
          <w:sz w:val="20"/>
          <w:szCs w:val="20"/>
          <w:lang w:val="es-CL"/>
        </w:rPr>
        <w:t>2</w:t>
      </w:r>
      <w:r>
        <w:rPr>
          <w:rFonts w:ascii="Arial" w:hAnsi="Arial" w:cs="Arial"/>
          <w:sz w:val="20"/>
          <w:szCs w:val="20"/>
          <w:lang w:val="es-CL"/>
        </w:rPr>
        <w:t>.4</w:t>
      </w:r>
    </w:p>
    <w:p w14:paraId="76A9964E" w14:textId="77777777" w:rsidR="00DC5998" w:rsidRPr="00EF7E72" w:rsidRDefault="00DC5998" w:rsidP="001B35D4">
      <w:pPr>
        <w:pStyle w:val="Prrafodelista"/>
        <w:widowControl w:val="0"/>
        <w:numPr>
          <w:ilvl w:val="0"/>
          <w:numId w:val="8"/>
        </w:numPr>
        <w:autoSpaceDE w:val="0"/>
        <w:autoSpaceDN w:val="0"/>
        <w:adjustRightInd w:val="0"/>
        <w:jc w:val="both"/>
        <w:rPr>
          <w:rFonts w:ascii="Arial" w:hAnsi="Arial" w:cs="Arial"/>
          <w:sz w:val="20"/>
          <w:szCs w:val="20"/>
        </w:rPr>
      </w:pPr>
      <w:r>
        <w:rPr>
          <w:rFonts w:ascii="Arial" w:hAnsi="Arial" w:cs="Arial"/>
          <w:sz w:val="20"/>
          <w:szCs w:val="20"/>
          <w:lang w:val="es-CL"/>
        </w:rPr>
        <w:t>Utilidad</w:t>
      </w:r>
      <w:r w:rsidR="00FE68DA">
        <w:rPr>
          <w:rFonts w:ascii="Arial" w:hAnsi="Arial" w:cs="Arial"/>
          <w:sz w:val="20"/>
          <w:szCs w:val="20"/>
          <w:lang w:val="es-CL"/>
        </w:rPr>
        <w:t xml:space="preserve">es </w:t>
      </w:r>
      <w:r w:rsidR="00EF7E72">
        <w:rPr>
          <w:rFonts w:ascii="Arial" w:hAnsi="Arial" w:cs="Arial"/>
          <w:sz w:val="20"/>
          <w:szCs w:val="20"/>
          <w:lang w:val="es-CL"/>
        </w:rPr>
        <w:t>últimos 2</w:t>
      </w:r>
      <w:r w:rsidR="002A565B">
        <w:rPr>
          <w:rFonts w:ascii="Arial" w:hAnsi="Arial" w:cs="Arial"/>
          <w:sz w:val="20"/>
          <w:szCs w:val="20"/>
          <w:lang w:val="es-CL"/>
        </w:rPr>
        <w:t xml:space="preserve"> años tributarios</w:t>
      </w:r>
      <w:r w:rsidR="0077715F">
        <w:rPr>
          <w:rFonts w:ascii="Arial" w:hAnsi="Arial" w:cs="Arial"/>
          <w:sz w:val="20"/>
          <w:szCs w:val="20"/>
          <w:lang w:val="es-CL"/>
        </w:rPr>
        <w:t xml:space="preserve"> </w:t>
      </w:r>
      <w:r>
        <w:rPr>
          <w:rFonts w:ascii="Arial" w:hAnsi="Arial" w:cs="Arial"/>
          <w:sz w:val="20"/>
          <w:szCs w:val="20"/>
          <w:lang w:val="es-CL"/>
        </w:rPr>
        <w:t>(U)</w:t>
      </w:r>
      <w:r>
        <w:rPr>
          <w:rFonts w:ascii="Arial" w:hAnsi="Arial" w:cs="Arial"/>
          <w:sz w:val="20"/>
          <w:szCs w:val="20"/>
          <w:lang w:val="es-CL"/>
        </w:rPr>
        <w:tab/>
      </w:r>
      <w:r>
        <w:rPr>
          <w:rFonts w:ascii="Arial" w:hAnsi="Arial" w:cs="Arial"/>
          <w:sz w:val="20"/>
          <w:szCs w:val="20"/>
          <w:lang w:val="es-CL"/>
        </w:rPr>
        <w:tab/>
      </w:r>
      <w:r w:rsidR="007A5227">
        <w:rPr>
          <w:rFonts w:ascii="Arial" w:hAnsi="Arial" w:cs="Arial"/>
          <w:sz w:val="20"/>
          <w:szCs w:val="20"/>
          <w:lang w:val="es-CL"/>
        </w:rPr>
        <w:tab/>
      </w:r>
      <w:r w:rsidR="004053AC">
        <w:rPr>
          <w:rFonts w:ascii="Arial" w:hAnsi="Arial" w:cs="Arial"/>
          <w:sz w:val="20"/>
          <w:szCs w:val="20"/>
          <w:lang w:val="es-CL"/>
        </w:rPr>
        <w:tab/>
      </w:r>
      <w:r>
        <w:rPr>
          <w:rFonts w:ascii="Arial" w:hAnsi="Arial" w:cs="Arial"/>
          <w:sz w:val="20"/>
          <w:szCs w:val="20"/>
          <w:lang w:val="es-CL"/>
        </w:rPr>
        <w:t>U &gt; 0</w:t>
      </w:r>
    </w:p>
    <w:p w14:paraId="76A9964F" w14:textId="77777777" w:rsidR="00EF7E72" w:rsidRPr="00F7135D" w:rsidRDefault="00EF7E72" w:rsidP="001B35D4">
      <w:pPr>
        <w:pStyle w:val="Prrafodelista"/>
        <w:widowControl w:val="0"/>
        <w:numPr>
          <w:ilvl w:val="0"/>
          <w:numId w:val="8"/>
        </w:numPr>
        <w:autoSpaceDE w:val="0"/>
        <w:autoSpaceDN w:val="0"/>
        <w:adjustRightInd w:val="0"/>
        <w:jc w:val="both"/>
        <w:rPr>
          <w:rFonts w:ascii="Arial" w:hAnsi="Arial" w:cs="Arial"/>
          <w:sz w:val="20"/>
          <w:szCs w:val="20"/>
        </w:rPr>
      </w:pPr>
      <w:r>
        <w:rPr>
          <w:rFonts w:ascii="Arial" w:hAnsi="Arial" w:cs="Arial"/>
          <w:sz w:val="20"/>
          <w:szCs w:val="20"/>
          <w:lang w:val="es-CL"/>
        </w:rPr>
        <w:t xml:space="preserve">Capital de Trabajo </w:t>
      </w:r>
      <w:r w:rsidR="00402FBC">
        <w:rPr>
          <w:rFonts w:ascii="Arial" w:hAnsi="Arial" w:cs="Arial"/>
          <w:sz w:val="20"/>
          <w:szCs w:val="20"/>
          <w:lang w:val="es-CL"/>
        </w:rPr>
        <w:t xml:space="preserve">último año </w:t>
      </w:r>
      <w:r>
        <w:rPr>
          <w:rFonts w:ascii="Arial" w:hAnsi="Arial" w:cs="Arial"/>
          <w:sz w:val="20"/>
          <w:szCs w:val="20"/>
          <w:lang w:val="es-CL"/>
        </w:rPr>
        <w:t>(CT)</w:t>
      </w:r>
      <w:r>
        <w:rPr>
          <w:rFonts w:ascii="Arial" w:hAnsi="Arial" w:cs="Arial"/>
          <w:sz w:val="20"/>
          <w:szCs w:val="20"/>
          <w:lang w:val="es-CL"/>
        </w:rPr>
        <w:tab/>
      </w:r>
      <w:r>
        <w:rPr>
          <w:rFonts w:ascii="Arial" w:hAnsi="Arial" w:cs="Arial"/>
          <w:sz w:val="20"/>
          <w:szCs w:val="20"/>
          <w:lang w:val="es-CL"/>
        </w:rPr>
        <w:tab/>
      </w:r>
      <w:r>
        <w:rPr>
          <w:rFonts w:ascii="Arial" w:hAnsi="Arial" w:cs="Arial"/>
          <w:sz w:val="20"/>
          <w:szCs w:val="20"/>
          <w:lang w:val="es-CL"/>
        </w:rPr>
        <w:tab/>
      </w:r>
      <w:r w:rsidR="00F7135D">
        <w:rPr>
          <w:rFonts w:ascii="Arial" w:hAnsi="Arial" w:cs="Arial"/>
          <w:sz w:val="20"/>
          <w:szCs w:val="20"/>
          <w:lang w:val="es-CL"/>
        </w:rPr>
        <w:t xml:space="preserve">           </w:t>
      </w:r>
      <w:r>
        <w:rPr>
          <w:rFonts w:ascii="Arial" w:hAnsi="Arial" w:cs="Arial"/>
          <w:sz w:val="20"/>
          <w:szCs w:val="20"/>
          <w:lang w:val="es-CL"/>
        </w:rPr>
        <w:t>CT&gt;0.15</w:t>
      </w:r>
      <w:r w:rsidR="00F7135D">
        <w:rPr>
          <w:rFonts w:ascii="Arial" w:hAnsi="Arial" w:cs="Arial"/>
          <w:sz w:val="20"/>
          <w:szCs w:val="20"/>
          <w:lang w:val="es-CL"/>
        </w:rPr>
        <w:t xml:space="preserve"> </w:t>
      </w:r>
      <w:r>
        <w:rPr>
          <w:rFonts w:ascii="Arial" w:hAnsi="Arial" w:cs="Arial"/>
          <w:sz w:val="20"/>
          <w:szCs w:val="20"/>
          <w:lang w:val="es-CL"/>
        </w:rPr>
        <w:t>monto del negocio</w:t>
      </w:r>
    </w:p>
    <w:p w14:paraId="76A99650" w14:textId="77777777" w:rsidR="00F7135D" w:rsidRPr="00DC5998" w:rsidRDefault="00F7135D" w:rsidP="00F7135D">
      <w:pPr>
        <w:pStyle w:val="Prrafodelista"/>
        <w:widowControl w:val="0"/>
        <w:numPr>
          <w:ilvl w:val="0"/>
          <w:numId w:val="8"/>
        </w:numPr>
        <w:autoSpaceDE w:val="0"/>
        <w:autoSpaceDN w:val="0"/>
        <w:adjustRightInd w:val="0"/>
        <w:jc w:val="both"/>
        <w:rPr>
          <w:rFonts w:ascii="Arial" w:hAnsi="Arial" w:cs="Arial"/>
          <w:sz w:val="20"/>
          <w:szCs w:val="20"/>
        </w:rPr>
      </w:pPr>
      <w:r>
        <w:rPr>
          <w:rFonts w:ascii="Arial" w:hAnsi="Arial" w:cs="Arial"/>
          <w:sz w:val="20"/>
          <w:szCs w:val="20"/>
          <w:lang w:val="es-CL"/>
        </w:rPr>
        <w:t xml:space="preserve">Patrimonio </w:t>
      </w:r>
      <w:r w:rsidR="00402FBC">
        <w:rPr>
          <w:rFonts w:ascii="Arial" w:hAnsi="Arial" w:cs="Arial"/>
          <w:sz w:val="20"/>
          <w:szCs w:val="20"/>
          <w:lang w:val="es-CL"/>
        </w:rPr>
        <w:t xml:space="preserve">último año </w:t>
      </w:r>
      <w:r w:rsidR="00E621F8">
        <w:rPr>
          <w:rFonts w:ascii="Arial" w:hAnsi="Arial" w:cs="Arial"/>
          <w:sz w:val="20"/>
          <w:szCs w:val="20"/>
          <w:lang w:val="es-CL"/>
        </w:rPr>
        <w:t>(P)</w:t>
      </w:r>
      <w:r w:rsidR="00E621F8">
        <w:rPr>
          <w:rFonts w:ascii="Arial" w:hAnsi="Arial" w:cs="Arial"/>
          <w:sz w:val="20"/>
          <w:szCs w:val="20"/>
          <w:lang w:val="es-CL"/>
        </w:rPr>
        <w:tab/>
      </w:r>
      <w:r w:rsidR="00E621F8">
        <w:rPr>
          <w:rFonts w:ascii="Arial" w:hAnsi="Arial" w:cs="Arial"/>
          <w:sz w:val="20"/>
          <w:szCs w:val="20"/>
          <w:lang w:val="es-CL"/>
        </w:rPr>
        <w:tab/>
      </w:r>
      <w:r w:rsidR="00E621F8">
        <w:rPr>
          <w:rFonts w:ascii="Arial" w:hAnsi="Arial" w:cs="Arial"/>
          <w:sz w:val="20"/>
          <w:szCs w:val="20"/>
          <w:lang w:val="es-CL"/>
        </w:rPr>
        <w:tab/>
        <w:t xml:space="preserve">                        P</w:t>
      </w:r>
      <w:r>
        <w:rPr>
          <w:rFonts w:ascii="Arial" w:hAnsi="Arial" w:cs="Arial"/>
          <w:sz w:val="20"/>
          <w:szCs w:val="20"/>
          <w:lang w:val="es-CL"/>
        </w:rPr>
        <w:t>&gt;0.85 monto del negocio</w:t>
      </w:r>
    </w:p>
    <w:p w14:paraId="76A99651" w14:textId="77777777" w:rsidR="00F7135D" w:rsidRPr="00F7135D" w:rsidRDefault="00F7135D" w:rsidP="00F7135D">
      <w:pPr>
        <w:widowControl w:val="0"/>
        <w:autoSpaceDE w:val="0"/>
        <w:autoSpaceDN w:val="0"/>
        <w:adjustRightInd w:val="0"/>
        <w:ind w:left="360"/>
        <w:jc w:val="both"/>
        <w:rPr>
          <w:rFonts w:ascii="Arial" w:hAnsi="Arial" w:cs="Arial"/>
          <w:sz w:val="20"/>
          <w:szCs w:val="20"/>
        </w:rPr>
      </w:pPr>
    </w:p>
    <w:p w14:paraId="76A99652" w14:textId="77777777" w:rsidR="00D4716C" w:rsidRDefault="00D4716C" w:rsidP="00C80E7E">
      <w:pPr>
        <w:rPr>
          <w:rFonts w:ascii="Arial" w:hAnsi="Arial" w:cs="Arial"/>
          <w:sz w:val="20"/>
          <w:szCs w:val="20"/>
          <w:lang w:val="es-CL"/>
        </w:rPr>
      </w:pPr>
    </w:p>
    <w:p w14:paraId="76A99653" w14:textId="77777777"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493634109"/>
      <w:r w:rsidRPr="00572E81">
        <w:rPr>
          <w:rFonts w:cs="Arial"/>
          <w:sz w:val="20"/>
          <w:u w:val="none"/>
        </w:rPr>
        <w:t>PRECALIFICACIÓN REQUERIMIENTOS TÉCNICOS</w:t>
      </w:r>
      <w:bookmarkEnd w:id="6"/>
      <w:r w:rsidR="00200D0F" w:rsidRPr="00200D0F">
        <w:rPr>
          <w:rFonts w:cs="Arial"/>
          <w:sz w:val="20"/>
          <w:u w:val="none"/>
          <w:lang w:val="es-CL"/>
        </w:rPr>
        <w:t>:</w:t>
      </w:r>
    </w:p>
    <w:p w14:paraId="76A99654" w14:textId="77777777" w:rsidR="002D3870" w:rsidRDefault="002D3870" w:rsidP="004053AC">
      <w:pPr>
        <w:widowControl w:val="0"/>
        <w:autoSpaceDE w:val="0"/>
        <w:autoSpaceDN w:val="0"/>
        <w:adjustRightInd w:val="0"/>
        <w:jc w:val="both"/>
        <w:rPr>
          <w:rFonts w:ascii="Arial" w:hAnsi="Arial" w:cs="Arial"/>
          <w:sz w:val="20"/>
          <w:szCs w:val="20"/>
          <w:lang w:val="es-CL"/>
        </w:rPr>
      </w:pPr>
    </w:p>
    <w:p w14:paraId="76A99655" w14:textId="77777777" w:rsidR="004053AC" w:rsidRDefault="004053AC" w:rsidP="004053A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Los proponentes deberán </w:t>
      </w:r>
      <w:r w:rsidR="0090015D">
        <w:rPr>
          <w:rFonts w:ascii="Arial" w:hAnsi="Arial" w:cs="Arial"/>
          <w:sz w:val="20"/>
          <w:szCs w:val="20"/>
          <w:lang w:val="es-CL"/>
        </w:rPr>
        <w:t xml:space="preserve">completar la información señalada en el archivo Excel ANT, hoja ANT 04 y </w:t>
      </w:r>
      <w:r>
        <w:rPr>
          <w:rFonts w:ascii="Arial" w:hAnsi="Arial" w:cs="Arial"/>
          <w:sz w:val="20"/>
          <w:szCs w:val="20"/>
          <w:lang w:val="es-CL"/>
        </w:rPr>
        <w:t>presentar la siguiente documentación</w:t>
      </w:r>
      <w:r w:rsidR="0090015D">
        <w:rPr>
          <w:rFonts w:ascii="Arial" w:hAnsi="Arial" w:cs="Arial"/>
          <w:sz w:val="20"/>
          <w:szCs w:val="20"/>
          <w:lang w:val="es-CL"/>
        </w:rPr>
        <w:t xml:space="preserve"> de respaldo:</w:t>
      </w:r>
      <w:r w:rsidR="00200D0F">
        <w:rPr>
          <w:rFonts w:ascii="Arial" w:hAnsi="Arial" w:cs="Arial"/>
          <w:sz w:val="20"/>
          <w:szCs w:val="20"/>
          <w:lang w:val="es-CL"/>
        </w:rPr>
        <w:t xml:space="preserve"> </w:t>
      </w:r>
    </w:p>
    <w:p w14:paraId="749769C9" w14:textId="77777777" w:rsidR="00AA44AD" w:rsidRDefault="00AA44AD" w:rsidP="004053AC">
      <w:pPr>
        <w:widowControl w:val="0"/>
        <w:autoSpaceDE w:val="0"/>
        <w:autoSpaceDN w:val="0"/>
        <w:adjustRightInd w:val="0"/>
        <w:jc w:val="both"/>
        <w:rPr>
          <w:rFonts w:ascii="Arial" w:hAnsi="Arial" w:cs="Arial"/>
          <w:sz w:val="20"/>
          <w:szCs w:val="20"/>
          <w:lang w:val="es-CL"/>
        </w:rPr>
      </w:pPr>
    </w:p>
    <w:p w14:paraId="76A99656" w14:textId="77777777" w:rsidR="001414A1" w:rsidRPr="001414A1" w:rsidRDefault="001414A1" w:rsidP="001414A1">
      <w:pPr>
        <w:widowControl w:val="0"/>
        <w:autoSpaceDE w:val="0"/>
        <w:autoSpaceDN w:val="0"/>
        <w:adjustRightInd w:val="0"/>
        <w:jc w:val="both"/>
        <w:rPr>
          <w:rFonts w:ascii="Arial" w:hAnsi="Arial" w:cs="Arial"/>
          <w:sz w:val="20"/>
          <w:szCs w:val="20"/>
          <w:highlight w:val="yellow"/>
          <w:lang w:val="es-CL"/>
        </w:rPr>
      </w:pPr>
    </w:p>
    <w:p w14:paraId="6FC2462B" w14:textId="16434269" w:rsidR="00AA44AD" w:rsidRDefault="00AA44AD" w:rsidP="00AA44AD">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La empresa deberá demostrar experiencia comprobable en </w:t>
      </w:r>
      <w:r w:rsidR="00332E61">
        <w:rPr>
          <w:rFonts w:ascii="Arial" w:hAnsi="Arial" w:cs="Arial"/>
          <w:sz w:val="20"/>
          <w:szCs w:val="20"/>
          <w:lang w:val="es-CL"/>
        </w:rPr>
        <w:t xml:space="preserve">el suministro de </w:t>
      </w:r>
      <w:r>
        <w:rPr>
          <w:rFonts w:ascii="Arial" w:hAnsi="Arial" w:cs="Arial"/>
          <w:sz w:val="20"/>
          <w:szCs w:val="20"/>
          <w:lang w:val="es-CL"/>
        </w:rPr>
        <w:t>Estructuras y/o Bodegas para almacenamie</w:t>
      </w:r>
      <w:r w:rsidR="00FF1683">
        <w:rPr>
          <w:rFonts w:ascii="Arial" w:hAnsi="Arial" w:cs="Arial"/>
          <w:sz w:val="20"/>
          <w:szCs w:val="20"/>
          <w:lang w:val="es-CL"/>
        </w:rPr>
        <w:t>nto de materiales</w:t>
      </w:r>
      <w:r w:rsidR="00332E61">
        <w:rPr>
          <w:rFonts w:ascii="Arial" w:hAnsi="Arial" w:cs="Arial"/>
          <w:sz w:val="20"/>
          <w:szCs w:val="20"/>
          <w:lang w:val="es-CL"/>
        </w:rPr>
        <w:t xml:space="preserve"> (</w:t>
      </w:r>
      <w:proofErr w:type="spellStart"/>
      <w:r w:rsidR="00332E61" w:rsidRPr="00041467">
        <w:rPr>
          <w:rFonts w:ascii="Arial" w:hAnsi="Arial" w:cs="Arial"/>
          <w:i/>
          <w:sz w:val="20"/>
          <w:szCs w:val="20"/>
          <w:lang w:val="es-CL"/>
        </w:rPr>
        <w:t>reference</w:t>
      </w:r>
      <w:proofErr w:type="spellEnd"/>
      <w:r w:rsidR="00332E61" w:rsidRPr="00041467">
        <w:rPr>
          <w:rFonts w:ascii="Arial" w:hAnsi="Arial" w:cs="Arial"/>
          <w:i/>
          <w:sz w:val="20"/>
          <w:szCs w:val="20"/>
          <w:lang w:val="es-CL"/>
        </w:rPr>
        <w:t xml:space="preserve"> </w:t>
      </w:r>
      <w:proofErr w:type="spellStart"/>
      <w:r w:rsidR="00332E61" w:rsidRPr="00041467">
        <w:rPr>
          <w:rFonts w:ascii="Arial" w:hAnsi="Arial" w:cs="Arial"/>
          <w:i/>
          <w:sz w:val="20"/>
          <w:szCs w:val="20"/>
          <w:lang w:val="es-CL"/>
        </w:rPr>
        <w:t>list</w:t>
      </w:r>
      <w:proofErr w:type="spellEnd"/>
      <w:r w:rsidR="00332E61">
        <w:rPr>
          <w:rFonts w:ascii="Arial" w:hAnsi="Arial" w:cs="Arial"/>
          <w:sz w:val="20"/>
          <w:szCs w:val="20"/>
          <w:lang w:val="es-CL"/>
        </w:rPr>
        <w:t>)</w:t>
      </w:r>
      <w:r w:rsidR="00FF1683">
        <w:rPr>
          <w:rFonts w:ascii="Arial" w:hAnsi="Arial" w:cs="Arial"/>
          <w:sz w:val="20"/>
          <w:szCs w:val="20"/>
          <w:lang w:val="es-CL"/>
        </w:rPr>
        <w:t>.</w:t>
      </w:r>
    </w:p>
    <w:p w14:paraId="00FF4B85" w14:textId="747DCACE" w:rsidR="00AA44AD" w:rsidRDefault="00332E61" w:rsidP="00AA44AD">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La empresa deberá demostrar experiencia comprobable prestando servicios de supervisión al montaje de Estructuras y/o Bodegas para almacenamiento de materiales (</w:t>
      </w:r>
      <w:proofErr w:type="spellStart"/>
      <w:r w:rsidRPr="005E6C3C">
        <w:rPr>
          <w:rFonts w:ascii="Arial" w:hAnsi="Arial" w:cs="Arial"/>
          <w:i/>
          <w:sz w:val="20"/>
          <w:szCs w:val="20"/>
          <w:lang w:val="es-CL"/>
        </w:rPr>
        <w:t>reference</w:t>
      </w:r>
      <w:proofErr w:type="spellEnd"/>
      <w:r w:rsidRPr="005E6C3C">
        <w:rPr>
          <w:rFonts w:ascii="Arial" w:hAnsi="Arial" w:cs="Arial"/>
          <w:i/>
          <w:sz w:val="20"/>
          <w:szCs w:val="20"/>
          <w:lang w:val="es-CL"/>
        </w:rPr>
        <w:t xml:space="preserve"> </w:t>
      </w:r>
      <w:proofErr w:type="spellStart"/>
      <w:r w:rsidRPr="005E6C3C">
        <w:rPr>
          <w:rFonts w:ascii="Arial" w:hAnsi="Arial" w:cs="Arial"/>
          <w:i/>
          <w:sz w:val="20"/>
          <w:szCs w:val="20"/>
          <w:lang w:val="es-CL"/>
        </w:rPr>
        <w:t>list</w:t>
      </w:r>
      <w:proofErr w:type="spellEnd"/>
      <w:r>
        <w:rPr>
          <w:rFonts w:ascii="Arial" w:hAnsi="Arial" w:cs="Arial"/>
          <w:sz w:val="20"/>
          <w:szCs w:val="20"/>
          <w:lang w:val="es-CL"/>
        </w:rPr>
        <w:t>).</w:t>
      </w:r>
      <w:r w:rsidR="00AA44AD" w:rsidRPr="00D84924">
        <w:rPr>
          <w:rFonts w:ascii="Arial" w:hAnsi="Arial" w:cs="Arial"/>
          <w:sz w:val="20"/>
          <w:szCs w:val="20"/>
          <w:lang w:val="es-CL"/>
        </w:rPr>
        <w:t>Certificación de Calidad Proceso de Fabricación ISO 9001- 20</w:t>
      </w:r>
      <w:r>
        <w:rPr>
          <w:rFonts w:ascii="Arial" w:hAnsi="Arial" w:cs="Arial"/>
          <w:sz w:val="20"/>
          <w:szCs w:val="20"/>
          <w:lang w:val="es-CL"/>
        </w:rPr>
        <w:t>15</w:t>
      </w:r>
      <w:r w:rsidR="00AA44AD">
        <w:rPr>
          <w:rFonts w:ascii="Arial" w:hAnsi="Arial" w:cs="Arial"/>
          <w:sz w:val="20"/>
          <w:szCs w:val="20"/>
          <w:lang w:val="es-CL"/>
        </w:rPr>
        <w:t>.</w:t>
      </w:r>
    </w:p>
    <w:p w14:paraId="5D00CB5C" w14:textId="18DA28EA" w:rsidR="00AA44AD" w:rsidRDefault="00332E61" w:rsidP="00AA44AD">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Carta que </w:t>
      </w:r>
      <w:proofErr w:type="spellStart"/>
      <w:r w:rsidR="00AA44AD" w:rsidRPr="00F25A96">
        <w:rPr>
          <w:rFonts w:ascii="Arial" w:hAnsi="Arial" w:cs="Arial"/>
          <w:sz w:val="20"/>
          <w:szCs w:val="20"/>
          <w:lang w:val="es-CL"/>
        </w:rPr>
        <w:t>Garantí</w:t>
      </w:r>
      <w:r>
        <w:rPr>
          <w:rFonts w:ascii="Arial" w:hAnsi="Arial" w:cs="Arial"/>
          <w:sz w:val="20"/>
          <w:szCs w:val="20"/>
          <w:lang w:val="es-CL"/>
        </w:rPr>
        <w:t>ce</w:t>
      </w:r>
      <w:proofErr w:type="spellEnd"/>
      <w:r w:rsidR="00AA44AD" w:rsidRPr="00F25A96">
        <w:rPr>
          <w:rFonts w:ascii="Arial" w:hAnsi="Arial" w:cs="Arial"/>
          <w:sz w:val="20"/>
          <w:szCs w:val="20"/>
          <w:lang w:val="es-CL"/>
        </w:rPr>
        <w:t xml:space="preserve"> por falla de productos de al menos 18 meses de operación o 24 meses desde</w:t>
      </w:r>
      <w:r w:rsidR="00AA44AD">
        <w:rPr>
          <w:rFonts w:ascii="Arial" w:hAnsi="Arial" w:cs="Arial"/>
          <w:sz w:val="20"/>
          <w:szCs w:val="20"/>
          <w:lang w:val="es-CL"/>
        </w:rPr>
        <w:t xml:space="preserve"> </w:t>
      </w:r>
      <w:r w:rsidR="00AA44AD" w:rsidRPr="00F25A96">
        <w:rPr>
          <w:rFonts w:ascii="Arial" w:hAnsi="Arial" w:cs="Arial"/>
          <w:sz w:val="20"/>
          <w:szCs w:val="20"/>
          <w:lang w:val="es-CL"/>
        </w:rPr>
        <w:t>su salida de Fábrica, según lo que ocurra primero.</w:t>
      </w:r>
    </w:p>
    <w:p w14:paraId="02868269" w14:textId="16C07D70" w:rsidR="00AA44AD" w:rsidRDefault="00332E61" w:rsidP="00AA44AD">
      <w:pPr>
        <w:pStyle w:val="Prrafodelista"/>
        <w:widowControl w:val="0"/>
        <w:numPr>
          <w:ilvl w:val="0"/>
          <w:numId w:val="14"/>
        </w:numPr>
        <w:autoSpaceDE w:val="0"/>
        <w:autoSpaceDN w:val="0"/>
        <w:adjustRightInd w:val="0"/>
        <w:jc w:val="both"/>
        <w:rPr>
          <w:rFonts w:ascii="Arial" w:hAnsi="Arial" w:cs="Arial"/>
          <w:sz w:val="20"/>
          <w:szCs w:val="20"/>
          <w:lang w:val="es-CL"/>
        </w:rPr>
      </w:pPr>
      <w:r>
        <w:rPr>
          <w:rFonts w:ascii="Arial" w:hAnsi="Arial" w:cs="Arial"/>
          <w:sz w:val="20"/>
          <w:szCs w:val="20"/>
          <w:lang w:val="es-CL"/>
        </w:rPr>
        <w:t>Carta del proveedor donde declare que</w:t>
      </w:r>
      <w:r w:rsidR="00AA44AD" w:rsidRPr="00631340">
        <w:rPr>
          <w:rFonts w:ascii="Arial" w:hAnsi="Arial" w:cs="Arial"/>
          <w:sz w:val="20"/>
          <w:szCs w:val="20"/>
          <w:lang w:val="es-CL"/>
        </w:rPr>
        <w:t xml:space="preserve"> usará productos y mater</w:t>
      </w:r>
      <w:r w:rsidR="00AA44AD">
        <w:rPr>
          <w:rFonts w:ascii="Arial" w:hAnsi="Arial" w:cs="Arial"/>
          <w:sz w:val="20"/>
          <w:szCs w:val="20"/>
          <w:lang w:val="es-CL"/>
        </w:rPr>
        <w:t xml:space="preserve">iales nuevos. </w:t>
      </w:r>
    </w:p>
    <w:p w14:paraId="76A996A3" w14:textId="77777777" w:rsidR="001414A1" w:rsidRPr="0090015D" w:rsidRDefault="001414A1">
      <w:pPr>
        <w:rPr>
          <w:rFonts w:ascii="Arial" w:eastAsia="Batang" w:hAnsi="Arial" w:cs="Arial"/>
          <w:b/>
          <w:sz w:val="20"/>
          <w:szCs w:val="20"/>
          <w:lang w:val="es-CL"/>
        </w:rPr>
      </w:pPr>
    </w:p>
    <w:p w14:paraId="76A996A4" w14:textId="77777777" w:rsidR="0090015D" w:rsidRDefault="004053AC" w:rsidP="004053AC">
      <w:pPr>
        <w:widowControl w:val="0"/>
        <w:autoSpaceDE w:val="0"/>
        <w:autoSpaceDN w:val="0"/>
        <w:adjustRightInd w:val="0"/>
        <w:jc w:val="both"/>
        <w:rPr>
          <w:rFonts w:ascii="Arial" w:hAnsi="Arial" w:cs="Arial"/>
          <w:sz w:val="20"/>
          <w:szCs w:val="20"/>
        </w:rPr>
      </w:pPr>
      <w:r>
        <w:rPr>
          <w:rFonts w:ascii="Arial" w:hAnsi="Arial" w:cs="Arial"/>
          <w:sz w:val="20"/>
          <w:szCs w:val="20"/>
        </w:rPr>
        <w:t>Para aprobar la precalificación de los aspectos técnicos, los proponentes deberán cumplir con l</w:t>
      </w:r>
      <w:r w:rsidR="0090015D">
        <w:rPr>
          <w:rFonts w:ascii="Arial" w:hAnsi="Arial" w:cs="Arial"/>
          <w:sz w:val="20"/>
          <w:szCs w:val="20"/>
        </w:rPr>
        <w:t>os</w:t>
      </w:r>
      <w:r>
        <w:rPr>
          <w:rFonts w:ascii="Arial" w:hAnsi="Arial" w:cs="Arial"/>
          <w:sz w:val="20"/>
          <w:szCs w:val="20"/>
        </w:rPr>
        <w:t xml:space="preserve"> </w:t>
      </w:r>
      <w:proofErr w:type="gramStart"/>
      <w:r w:rsidR="0090015D">
        <w:rPr>
          <w:rFonts w:ascii="Arial" w:hAnsi="Arial" w:cs="Arial"/>
          <w:sz w:val="20"/>
          <w:szCs w:val="20"/>
        </w:rPr>
        <w:t xml:space="preserve">requerimientos </w:t>
      </w:r>
      <w:r>
        <w:rPr>
          <w:rFonts w:ascii="Arial" w:hAnsi="Arial" w:cs="Arial"/>
          <w:sz w:val="20"/>
          <w:szCs w:val="20"/>
        </w:rPr>
        <w:t xml:space="preserve"> </w:t>
      </w:r>
      <w:r w:rsidR="0090015D">
        <w:rPr>
          <w:rFonts w:ascii="Arial" w:hAnsi="Arial" w:cs="Arial"/>
          <w:sz w:val="20"/>
          <w:szCs w:val="20"/>
        </w:rPr>
        <w:t>señalados</w:t>
      </w:r>
      <w:proofErr w:type="gramEnd"/>
      <w:r w:rsidR="0090015D">
        <w:rPr>
          <w:rFonts w:ascii="Arial" w:hAnsi="Arial" w:cs="Arial"/>
          <w:sz w:val="20"/>
          <w:szCs w:val="20"/>
        </w:rPr>
        <w:t xml:space="preserve"> previamente.</w:t>
      </w:r>
    </w:p>
    <w:p w14:paraId="27F0BD34" w14:textId="77777777" w:rsidR="00716BBF" w:rsidRDefault="00716BBF" w:rsidP="004053AC">
      <w:pPr>
        <w:widowControl w:val="0"/>
        <w:autoSpaceDE w:val="0"/>
        <w:autoSpaceDN w:val="0"/>
        <w:adjustRightInd w:val="0"/>
        <w:jc w:val="both"/>
        <w:rPr>
          <w:rFonts w:ascii="Arial" w:hAnsi="Arial" w:cs="Arial"/>
          <w:sz w:val="20"/>
          <w:szCs w:val="20"/>
        </w:rPr>
      </w:pPr>
    </w:p>
    <w:p w14:paraId="59973E12" w14:textId="77777777" w:rsidR="00716BBF" w:rsidRDefault="00716BBF" w:rsidP="004053AC">
      <w:pPr>
        <w:widowControl w:val="0"/>
        <w:autoSpaceDE w:val="0"/>
        <w:autoSpaceDN w:val="0"/>
        <w:adjustRightInd w:val="0"/>
        <w:jc w:val="both"/>
        <w:rPr>
          <w:rFonts w:ascii="Arial" w:hAnsi="Arial" w:cs="Arial"/>
          <w:sz w:val="20"/>
          <w:szCs w:val="20"/>
        </w:rPr>
      </w:pPr>
    </w:p>
    <w:p w14:paraId="76A996A5" w14:textId="77777777" w:rsidR="004053AC" w:rsidRDefault="004053AC">
      <w:pPr>
        <w:rPr>
          <w:rFonts w:ascii="Arial" w:eastAsia="Batang" w:hAnsi="Arial" w:cs="Arial"/>
          <w:b/>
          <w:sz w:val="20"/>
          <w:szCs w:val="20"/>
        </w:rPr>
      </w:pPr>
    </w:p>
    <w:p w14:paraId="76A996A6" w14:textId="77777777" w:rsidR="009D59AF" w:rsidRDefault="009D59AF" w:rsidP="001B35D4">
      <w:pPr>
        <w:pStyle w:val="Ttulo1"/>
        <w:keepNext w:val="0"/>
        <w:widowControl w:val="0"/>
        <w:numPr>
          <w:ilvl w:val="1"/>
          <w:numId w:val="12"/>
        </w:numPr>
        <w:suppressAutoHyphens w:val="0"/>
        <w:jc w:val="both"/>
        <w:rPr>
          <w:rFonts w:cs="Arial"/>
          <w:sz w:val="20"/>
          <w:u w:val="none"/>
        </w:rPr>
      </w:pPr>
      <w:r w:rsidRPr="00572E81">
        <w:rPr>
          <w:rFonts w:cs="Arial"/>
          <w:sz w:val="20"/>
          <w:u w:val="none"/>
        </w:rPr>
        <w:t xml:space="preserve">PRECALIFICACIÓN REQUERIMIENTOS </w:t>
      </w:r>
      <w:r>
        <w:rPr>
          <w:rFonts w:cs="Arial"/>
          <w:sz w:val="20"/>
          <w:u w:val="none"/>
        </w:rPr>
        <w:t>DE SEGURIDAD</w:t>
      </w:r>
      <w:r w:rsidR="003903EF">
        <w:rPr>
          <w:rFonts w:cs="Arial"/>
          <w:sz w:val="20"/>
          <w:u w:val="none"/>
        </w:rPr>
        <w:t xml:space="preserve"> </w:t>
      </w:r>
    </w:p>
    <w:p w14:paraId="76A996A7" w14:textId="77777777" w:rsidR="00200D0F" w:rsidRPr="00200D0F" w:rsidRDefault="00200D0F" w:rsidP="00200D0F">
      <w:pPr>
        <w:widowControl w:val="0"/>
        <w:autoSpaceDE w:val="0"/>
        <w:autoSpaceDN w:val="0"/>
        <w:adjustRightInd w:val="0"/>
        <w:jc w:val="both"/>
        <w:rPr>
          <w:rFonts w:ascii="Arial" w:hAnsi="Arial" w:cs="Arial"/>
          <w:sz w:val="20"/>
          <w:szCs w:val="20"/>
          <w:lang w:val="es-CL"/>
        </w:rPr>
      </w:pPr>
    </w:p>
    <w:p w14:paraId="76A996A8" w14:textId="77777777" w:rsidR="00200D0F" w:rsidRDefault="00200D0F" w:rsidP="00200D0F">
      <w:pPr>
        <w:widowControl w:val="0"/>
        <w:autoSpaceDE w:val="0"/>
        <w:autoSpaceDN w:val="0"/>
        <w:adjustRightInd w:val="0"/>
        <w:jc w:val="both"/>
        <w:rPr>
          <w:rFonts w:ascii="Arial" w:hAnsi="Arial" w:cs="Arial"/>
          <w:sz w:val="20"/>
          <w:szCs w:val="20"/>
          <w:lang w:val="es-CL"/>
        </w:rPr>
      </w:pPr>
      <w:r w:rsidRPr="00200D0F">
        <w:rPr>
          <w:rFonts w:ascii="Arial" w:hAnsi="Arial" w:cs="Arial"/>
          <w:sz w:val="20"/>
          <w:szCs w:val="20"/>
          <w:lang w:val="es-CL"/>
        </w:rPr>
        <w:t>No aplica.</w:t>
      </w:r>
    </w:p>
    <w:p w14:paraId="50BAC3A7" w14:textId="77777777" w:rsidR="00716BBF" w:rsidRPr="00200D0F" w:rsidRDefault="00716BBF" w:rsidP="00200D0F">
      <w:pPr>
        <w:widowControl w:val="0"/>
        <w:autoSpaceDE w:val="0"/>
        <w:autoSpaceDN w:val="0"/>
        <w:adjustRightInd w:val="0"/>
        <w:jc w:val="both"/>
        <w:rPr>
          <w:rFonts w:ascii="Arial" w:hAnsi="Arial" w:cs="Arial"/>
          <w:sz w:val="20"/>
          <w:szCs w:val="20"/>
          <w:lang w:val="es-CL"/>
        </w:rPr>
      </w:pPr>
    </w:p>
    <w:p w14:paraId="76A996A9" w14:textId="77777777" w:rsidR="00F23221" w:rsidRPr="009D59AF" w:rsidRDefault="00F23221">
      <w:pPr>
        <w:rPr>
          <w:rFonts w:ascii="Arial" w:eastAsia="Batang" w:hAnsi="Arial" w:cs="Arial"/>
          <w:b/>
          <w:sz w:val="20"/>
          <w:szCs w:val="20"/>
          <w:lang w:val="es-CL"/>
        </w:rPr>
      </w:pPr>
    </w:p>
    <w:p w14:paraId="76A996AA" w14:textId="77777777"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493634110"/>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14:paraId="76A996AB" w14:textId="77777777" w:rsidR="003C5586" w:rsidRPr="00B543F2" w:rsidRDefault="003C5586" w:rsidP="00C80E7E">
      <w:pPr>
        <w:widowControl w:val="0"/>
        <w:autoSpaceDE w:val="0"/>
        <w:autoSpaceDN w:val="0"/>
        <w:adjustRightInd w:val="0"/>
        <w:jc w:val="both"/>
        <w:rPr>
          <w:rFonts w:ascii="Arial" w:hAnsi="Arial" w:cs="Arial"/>
          <w:sz w:val="20"/>
          <w:szCs w:val="20"/>
          <w:lang w:val="es-ES_tradnl"/>
        </w:rPr>
      </w:pPr>
    </w:p>
    <w:p w14:paraId="76A996AC" w14:textId="77777777" w:rsidR="0032333D" w:rsidRDefault="00D41C29" w:rsidP="00C80E7E">
      <w:pPr>
        <w:widowControl w:val="0"/>
        <w:autoSpaceDE w:val="0"/>
        <w:autoSpaceDN w:val="0"/>
        <w:adjustRightInd w:val="0"/>
        <w:jc w:val="both"/>
        <w:rPr>
          <w:rFonts w:ascii="Arial" w:hAnsi="Arial" w:cs="Arial"/>
          <w:sz w:val="20"/>
          <w:szCs w:val="20"/>
          <w:lang w:val="es-ES_tradnl"/>
        </w:rPr>
      </w:pPr>
      <w:r>
        <w:rPr>
          <w:rFonts w:ascii="Arial" w:hAnsi="Arial" w:cs="Arial"/>
          <w:sz w:val="20"/>
          <w:szCs w:val="20"/>
          <w:lang w:val="es-ES_tradnl"/>
        </w:rPr>
        <w:t xml:space="preserve">La presente precalificación </w:t>
      </w:r>
      <w:r w:rsidR="001F4FDF">
        <w:rPr>
          <w:rFonts w:ascii="Arial" w:hAnsi="Arial" w:cs="Arial"/>
          <w:sz w:val="20"/>
          <w:szCs w:val="20"/>
          <w:lang w:val="es-ES_tradnl"/>
        </w:rPr>
        <w:t>facultará al proveedor a participar de</w:t>
      </w:r>
      <w:r w:rsidR="00F80A39">
        <w:rPr>
          <w:rFonts w:ascii="Arial" w:hAnsi="Arial" w:cs="Arial"/>
          <w:sz w:val="20"/>
          <w:szCs w:val="20"/>
          <w:lang w:val="es-ES_tradnl"/>
        </w:rPr>
        <w:t xml:space="preserve"> un</w:t>
      </w:r>
      <w:r w:rsidR="001F4FDF">
        <w:rPr>
          <w:rFonts w:ascii="Arial" w:hAnsi="Arial" w:cs="Arial"/>
          <w:sz w:val="20"/>
          <w:szCs w:val="20"/>
          <w:lang w:val="es-ES_tradnl"/>
        </w:rPr>
        <w:t xml:space="preserve"> proceso de licitación</w:t>
      </w:r>
      <w:r>
        <w:rPr>
          <w:rFonts w:ascii="Arial" w:hAnsi="Arial" w:cs="Arial"/>
          <w:sz w:val="20"/>
          <w:szCs w:val="20"/>
          <w:lang w:val="es-ES_tradnl"/>
        </w:rPr>
        <w:t xml:space="preserve"> que la Vicepresidencia de Proyectos</w:t>
      </w:r>
      <w:r w:rsidR="0032333D">
        <w:rPr>
          <w:rFonts w:ascii="Arial" w:hAnsi="Arial" w:cs="Arial"/>
          <w:sz w:val="20"/>
          <w:szCs w:val="20"/>
          <w:lang w:val="es-ES_tradnl"/>
        </w:rPr>
        <w:t xml:space="preserve"> desarrollará </w:t>
      </w:r>
      <w:r w:rsidR="00402FBC">
        <w:rPr>
          <w:rFonts w:ascii="Arial" w:hAnsi="Arial" w:cs="Arial"/>
          <w:sz w:val="20"/>
          <w:szCs w:val="20"/>
          <w:lang w:val="es-ES_tradnl"/>
        </w:rPr>
        <w:t>en el corto plazo.</w:t>
      </w:r>
    </w:p>
    <w:p w14:paraId="2FA631B3"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15CD7898"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06982D86"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17171A0A"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6C4EB97D"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232ED1AB"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562E5E44"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4BE34C0A"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69E906B4"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2BB316E3" w14:textId="77777777" w:rsidR="00716BBF" w:rsidRDefault="00716BBF" w:rsidP="00C80E7E">
      <w:pPr>
        <w:widowControl w:val="0"/>
        <w:autoSpaceDE w:val="0"/>
        <w:autoSpaceDN w:val="0"/>
        <w:adjustRightInd w:val="0"/>
        <w:jc w:val="both"/>
        <w:rPr>
          <w:rFonts w:ascii="Arial" w:hAnsi="Arial" w:cs="Arial"/>
          <w:sz w:val="20"/>
          <w:szCs w:val="20"/>
          <w:lang w:val="es-ES_tradnl"/>
        </w:rPr>
      </w:pPr>
    </w:p>
    <w:p w14:paraId="76A996AD" w14:textId="77777777" w:rsidR="009F23DC" w:rsidRDefault="009F23DC" w:rsidP="00C80E7E">
      <w:pPr>
        <w:widowControl w:val="0"/>
        <w:autoSpaceDE w:val="0"/>
        <w:autoSpaceDN w:val="0"/>
        <w:adjustRightInd w:val="0"/>
        <w:jc w:val="both"/>
        <w:rPr>
          <w:rFonts w:ascii="Arial" w:hAnsi="Arial" w:cs="Arial"/>
          <w:sz w:val="20"/>
          <w:szCs w:val="20"/>
          <w:lang w:val="es-CL"/>
        </w:rPr>
      </w:pPr>
    </w:p>
    <w:p w14:paraId="76A996AE" w14:textId="77777777"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493634111"/>
      <w:r w:rsidRPr="008435CC">
        <w:rPr>
          <w:rFonts w:cs="Arial"/>
          <w:sz w:val="20"/>
          <w:u w:val="none"/>
        </w:rPr>
        <w:lastRenderedPageBreak/>
        <w:t>CALENDARIO DE PRECALIFICACIÓN PÚBLICA</w:t>
      </w:r>
      <w:bookmarkEnd w:id="8"/>
    </w:p>
    <w:p w14:paraId="76A996AF"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51F11DA4" w14:textId="5CCB9D99" w:rsidR="00716BBF"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14:paraId="76A996B1" w14:textId="77777777" w:rsidR="003C5586" w:rsidRPr="001D38D4" w:rsidRDefault="003C5586" w:rsidP="00C80E7E">
      <w:pPr>
        <w:pStyle w:val="HTMLconformatoprevio"/>
        <w:tabs>
          <w:tab w:val="left" w:pos="8505"/>
        </w:tabs>
        <w:rPr>
          <w:rFonts w:ascii="Arial" w:hAnsi="Arial" w:cs="Arial"/>
          <w:b/>
          <w:bCs/>
          <w:u w:val="single"/>
          <w:lang w:val="es-CL"/>
        </w:rPr>
      </w:pPr>
    </w:p>
    <w:tbl>
      <w:tblPr>
        <w:tblStyle w:val="TableGrid1"/>
        <w:tblW w:w="4690" w:type="pct"/>
        <w:tblLook w:val="04A0" w:firstRow="1" w:lastRow="0" w:firstColumn="1" w:lastColumn="0" w:noHBand="0" w:noVBand="1"/>
      </w:tblPr>
      <w:tblGrid>
        <w:gridCol w:w="1826"/>
        <w:gridCol w:w="3086"/>
        <w:gridCol w:w="1143"/>
        <w:gridCol w:w="1158"/>
        <w:gridCol w:w="1070"/>
      </w:tblGrid>
      <w:tr w:rsidR="002D3870" w:rsidRPr="001D38D4" w14:paraId="76A996B7" w14:textId="77777777" w:rsidTr="00FA5A76">
        <w:trPr>
          <w:trHeight w:val="127"/>
        </w:trPr>
        <w:tc>
          <w:tcPr>
            <w:tcW w:w="1102" w:type="pct"/>
            <w:tcBorders>
              <w:top w:val="single" w:sz="4" w:space="0" w:color="auto"/>
              <w:left w:val="single" w:sz="4" w:space="0" w:color="auto"/>
              <w:bottom w:val="single" w:sz="4" w:space="0" w:color="auto"/>
              <w:right w:val="single" w:sz="4" w:space="0" w:color="auto"/>
            </w:tcBorders>
            <w:shd w:val="clear" w:color="auto" w:fill="F2F2F2"/>
            <w:hideMark/>
          </w:tcPr>
          <w:p w14:paraId="76A996B2" w14:textId="77777777" w:rsidR="00FA5A76" w:rsidRPr="002D3870" w:rsidRDefault="00FA5A76" w:rsidP="002D3870">
            <w:pPr>
              <w:autoSpaceDE w:val="0"/>
              <w:autoSpaceDN w:val="0"/>
              <w:adjustRightInd w:val="0"/>
              <w:jc w:val="center"/>
              <w:rPr>
                <w:rFonts w:ascii="Arial" w:hAnsi="Arial" w:cs="Arial"/>
                <w:b/>
                <w:bCs/>
                <w:color w:val="000000"/>
                <w:sz w:val="20"/>
                <w:szCs w:val="20"/>
                <w:lang w:val="es-CL" w:eastAsia="en-US"/>
              </w:rPr>
            </w:pPr>
            <w:r w:rsidRPr="002D3870">
              <w:rPr>
                <w:rFonts w:ascii="Arial" w:hAnsi="Arial" w:cs="Arial"/>
                <w:b/>
                <w:bCs/>
                <w:color w:val="000000"/>
                <w:sz w:val="20"/>
                <w:szCs w:val="20"/>
                <w:lang w:val="es-CL" w:eastAsia="en-US"/>
              </w:rPr>
              <w:t>Actividad</w:t>
            </w:r>
          </w:p>
        </w:tc>
        <w:tc>
          <w:tcPr>
            <w:tcW w:w="1863" w:type="pct"/>
            <w:tcBorders>
              <w:top w:val="single" w:sz="4" w:space="0" w:color="auto"/>
              <w:left w:val="single" w:sz="4" w:space="0" w:color="auto"/>
              <w:bottom w:val="single" w:sz="4" w:space="0" w:color="auto"/>
              <w:right w:val="single" w:sz="4" w:space="0" w:color="auto"/>
            </w:tcBorders>
            <w:shd w:val="clear" w:color="auto" w:fill="F2F2F2"/>
            <w:hideMark/>
          </w:tcPr>
          <w:p w14:paraId="76A996B3" w14:textId="77777777"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Lugar</w:t>
            </w:r>
          </w:p>
        </w:tc>
        <w:tc>
          <w:tcPr>
            <w:tcW w:w="690" w:type="pct"/>
            <w:tcBorders>
              <w:top w:val="single" w:sz="4" w:space="0" w:color="auto"/>
              <w:left w:val="single" w:sz="4" w:space="0" w:color="auto"/>
              <w:bottom w:val="single" w:sz="4" w:space="0" w:color="auto"/>
              <w:right w:val="single" w:sz="4" w:space="0" w:color="auto"/>
            </w:tcBorders>
            <w:shd w:val="clear" w:color="auto" w:fill="F2F2F2"/>
          </w:tcPr>
          <w:p w14:paraId="76A996B4" w14:textId="77777777"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inicio</w:t>
            </w:r>
          </w:p>
        </w:tc>
        <w:tc>
          <w:tcPr>
            <w:tcW w:w="699" w:type="pct"/>
            <w:tcBorders>
              <w:top w:val="single" w:sz="4" w:space="0" w:color="auto"/>
              <w:left w:val="single" w:sz="4" w:space="0" w:color="auto"/>
              <w:bottom w:val="single" w:sz="4" w:space="0" w:color="auto"/>
              <w:right w:val="single" w:sz="4" w:space="0" w:color="auto"/>
            </w:tcBorders>
            <w:shd w:val="clear" w:color="auto" w:fill="F2F2F2"/>
            <w:hideMark/>
          </w:tcPr>
          <w:p w14:paraId="76A996B5" w14:textId="77777777"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Fecha final</w:t>
            </w:r>
          </w:p>
        </w:tc>
        <w:tc>
          <w:tcPr>
            <w:tcW w:w="646" w:type="pct"/>
            <w:tcBorders>
              <w:top w:val="single" w:sz="4" w:space="0" w:color="auto"/>
              <w:left w:val="single" w:sz="4" w:space="0" w:color="auto"/>
              <w:bottom w:val="single" w:sz="4" w:space="0" w:color="auto"/>
              <w:right w:val="single" w:sz="4" w:space="0" w:color="auto"/>
            </w:tcBorders>
            <w:shd w:val="clear" w:color="auto" w:fill="F2F2F2"/>
            <w:hideMark/>
          </w:tcPr>
          <w:p w14:paraId="76A996B6" w14:textId="77777777" w:rsidR="00FA5A76" w:rsidRPr="001D38D4" w:rsidRDefault="00FA5A76" w:rsidP="002D3870">
            <w:pPr>
              <w:autoSpaceDE w:val="0"/>
              <w:autoSpaceDN w:val="0"/>
              <w:adjustRightInd w:val="0"/>
              <w:jc w:val="center"/>
              <w:rPr>
                <w:rFonts w:ascii="Arial" w:hAnsi="Arial" w:cs="Arial"/>
                <w:b/>
                <w:bCs/>
                <w:color w:val="000000"/>
                <w:sz w:val="20"/>
                <w:szCs w:val="20"/>
                <w:lang w:val="es-CL" w:eastAsia="en-US"/>
              </w:rPr>
            </w:pPr>
            <w:r>
              <w:rPr>
                <w:rFonts w:ascii="Arial" w:hAnsi="Arial" w:cs="Arial"/>
                <w:b/>
                <w:bCs/>
                <w:color w:val="000000"/>
                <w:sz w:val="20"/>
                <w:szCs w:val="20"/>
                <w:lang w:val="es-CL" w:eastAsia="en-US"/>
              </w:rPr>
              <w:t>Hora</w:t>
            </w:r>
          </w:p>
        </w:tc>
      </w:tr>
      <w:tr w:rsidR="002D3870" w:rsidRPr="001D38D4" w14:paraId="76A996BF" w14:textId="77777777" w:rsidTr="002D3870">
        <w:trPr>
          <w:trHeight w:val="644"/>
        </w:trPr>
        <w:tc>
          <w:tcPr>
            <w:tcW w:w="1102" w:type="pct"/>
            <w:tcBorders>
              <w:top w:val="single" w:sz="4" w:space="0" w:color="auto"/>
              <w:left w:val="single" w:sz="4" w:space="0" w:color="auto"/>
              <w:bottom w:val="single" w:sz="4" w:space="0" w:color="auto"/>
              <w:right w:val="single" w:sz="4" w:space="0" w:color="auto"/>
            </w:tcBorders>
            <w:vAlign w:val="center"/>
            <w:hideMark/>
          </w:tcPr>
          <w:p w14:paraId="76A996B8" w14:textId="77777777" w:rsidR="00FA5A76" w:rsidRPr="001D38D4" w:rsidRDefault="00FA5A76" w:rsidP="002D3870">
            <w:pPr>
              <w:autoSpaceDE w:val="0"/>
              <w:autoSpaceDN w:val="0"/>
              <w:adjustRightInd w:val="0"/>
              <w:rPr>
                <w:rFonts w:ascii="Arial" w:hAnsi="Arial" w:cs="Arial"/>
                <w:sz w:val="20"/>
                <w:szCs w:val="20"/>
                <w:lang w:val="es-CL" w:eastAsia="en-US"/>
              </w:rPr>
            </w:pPr>
          </w:p>
          <w:p w14:paraId="76A996B9" w14:textId="77777777"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Publica</w:t>
            </w:r>
            <w:r>
              <w:rPr>
                <w:rFonts w:ascii="Arial" w:hAnsi="Arial" w:cs="Arial"/>
                <w:sz w:val="20"/>
                <w:szCs w:val="20"/>
                <w:lang w:val="es-CL" w:eastAsia="en-US"/>
              </w:rPr>
              <w:t>r</w:t>
            </w:r>
            <w:r w:rsidRPr="001D38D4">
              <w:rPr>
                <w:rFonts w:ascii="Arial" w:hAnsi="Arial" w:cs="Arial"/>
                <w:sz w:val="20"/>
                <w:szCs w:val="20"/>
                <w:lang w:val="es-CL" w:eastAsia="en-US"/>
              </w:rPr>
              <w:t xml:space="preserve"> llamado a Precalificación</w:t>
            </w:r>
          </w:p>
          <w:p w14:paraId="76A996BA" w14:textId="77777777" w:rsidR="00FA5A76" w:rsidRPr="001D38D4" w:rsidRDefault="00FA5A76" w:rsidP="002D3870">
            <w:pPr>
              <w:autoSpaceDE w:val="0"/>
              <w:autoSpaceDN w:val="0"/>
              <w:adjustRightInd w:val="0"/>
              <w:rPr>
                <w:rFonts w:ascii="Arial" w:hAnsi="Arial" w:cs="Arial"/>
                <w:sz w:val="20"/>
                <w:szCs w:val="20"/>
                <w:lang w:val="es-CL"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14:paraId="76A996BB" w14:textId="77777777"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Página web de Codelco</w:t>
            </w:r>
          </w:p>
        </w:tc>
        <w:tc>
          <w:tcPr>
            <w:tcW w:w="690" w:type="pct"/>
            <w:tcBorders>
              <w:top w:val="single" w:sz="4" w:space="0" w:color="auto"/>
              <w:left w:val="single" w:sz="4" w:space="0" w:color="auto"/>
              <w:bottom w:val="single" w:sz="4" w:space="0" w:color="auto"/>
              <w:right w:val="single" w:sz="4" w:space="0" w:color="auto"/>
            </w:tcBorders>
            <w:vAlign w:val="center"/>
          </w:tcPr>
          <w:p w14:paraId="76A996BC" w14:textId="1BAEE442" w:rsidR="00FA5A76" w:rsidRPr="004B75D4" w:rsidRDefault="00FA5A76" w:rsidP="00E5196A">
            <w:pPr>
              <w:autoSpaceDE w:val="0"/>
              <w:autoSpaceDN w:val="0"/>
              <w:adjustRightInd w:val="0"/>
              <w:jc w:val="center"/>
              <w:rPr>
                <w:rFonts w:ascii="Arial" w:hAnsi="Arial" w:cs="Arial"/>
                <w:sz w:val="20"/>
                <w:szCs w:val="20"/>
                <w:lang w:val="es-CL" w:eastAsia="en-US"/>
              </w:rPr>
            </w:pPr>
          </w:p>
        </w:tc>
        <w:tc>
          <w:tcPr>
            <w:tcW w:w="699" w:type="pct"/>
            <w:tcBorders>
              <w:top w:val="single" w:sz="4" w:space="0" w:color="auto"/>
              <w:left w:val="single" w:sz="4" w:space="0" w:color="auto"/>
              <w:bottom w:val="single" w:sz="4" w:space="0" w:color="auto"/>
              <w:right w:val="single" w:sz="4" w:space="0" w:color="auto"/>
            </w:tcBorders>
            <w:vAlign w:val="center"/>
            <w:hideMark/>
          </w:tcPr>
          <w:p w14:paraId="6F6B89F7" w14:textId="77777777" w:rsidR="00041467" w:rsidRDefault="00041467" w:rsidP="002D3870">
            <w:pPr>
              <w:autoSpaceDE w:val="0"/>
              <w:autoSpaceDN w:val="0"/>
              <w:adjustRightInd w:val="0"/>
              <w:jc w:val="center"/>
              <w:rPr>
                <w:rFonts w:ascii="Arial" w:hAnsi="Arial" w:cs="Arial"/>
                <w:sz w:val="20"/>
                <w:szCs w:val="20"/>
                <w:lang w:val="es-CL" w:eastAsia="en-US"/>
              </w:rPr>
            </w:pPr>
          </w:p>
          <w:p w14:paraId="31678CCF" w14:textId="6C91BD5C" w:rsidR="00494EC7" w:rsidRDefault="00494EC7" w:rsidP="002D3870">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07/05/18</w:t>
            </w:r>
          </w:p>
          <w:p w14:paraId="76A996BD" w14:textId="443E4080" w:rsidR="00FA5A76" w:rsidRPr="004B75D4" w:rsidRDefault="00FA5A76" w:rsidP="002D3870">
            <w:pPr>
              <w:autoSpaceDE w:val="0"/>
              <w:autoSpaceDN w:val="0"/>
              <w:adjustRightInd w:val="0"/>
              <w:jc w:val="center"/>
              <w:rPr>
                <w:rFonts w:ascii="Arial" w:hAnsi="Arial" w:cs="Arial"/>
                <w:sz w:val="20"/>
                <w:szCs w:val="20"/>
                <w:lang w:val="es-CL" w:eastAsia="en-US"/>
              </w:rPr>
            </w:pPr>
          </w:p>
        </w:tc>
        <w:tc>
          <w:tcPr>
            <w:tcW w:w="646" w:type="pct"/>
            <w:tcBorders>
              <w:top w:val="single" w:sz="4" w:space="0" w:color="auto"/>
              <w:left w:val="single" w:sz="4" w:space="0" w:color="auto"/>
              <w:bottom w:val="single" w:sz="4" w:space="0" w:color="auto"/>
              <w:right w:val="single" w:sz="4" w:space="0" w:color="auto"/>
            </w:tcBorders>
            <w:vAlign w:val="center"/>
            <w:hideMark/>
          </w:tcPr>
          <w:p w14:paraId="76A996BE" w14:textId="77777777" w:rsidR="00FA5A76" w:rsidRPr="004B75D4" w:rsidRDefault="00FA5A76" w:rsidP="002D3870">
            <w:pPr>
              <w:autoSpaceDE w:val="0"/>
              <w:autoSpaceDN w:val="0"/>
              <w:adjustRightInd w:val="0"/>
              <w:jc w:val="center"/>
              <w:rPr>
                <w:rFonts w:ascii="Arial" w:hAnsi="Arial" w:cs="Arial"/>
                <w:sz w:val="20"/>
                <w:szCs w:val="20"/>
                <w:lang w:val="es-CL" w:eastAsia="en-US"/>
              </w:rPr>
            </w:pPr>
            <w:r w:rsidRPr="004B75D4">
              <w:rPr>
                <w:rFonts w:ascii="Arial" w:hAnsi="Arial" w:cs="Arial"/>
                <w:sz w:val="20"/>
                <w:szCs w:val="20"/>
                <w:lang w:val="es-CL" w:eastAsia="en-US"/>
              </w:rPr>
              <w:t>Durante el día</w:t>
            </w:r>
          </w:p>
        </w:tc>
      </w:tr>
      <w:tr w:rsidR="002D3870" w:rsidRPr="001D38D4" w14:paraId="76A996C8" w14:textId="77777777" w:rsidTr="002D3870">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14:paraId="76A996C0" w14:textId="77777777"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Comunicar i</w:t>
            </w:r>
            <w:r w:rsidRPr="001D38D4">
              <w:rPr>
                <w:rFonts w:ascii="Arial" w:hAnsi="Arial" w:cs="Arial"/>
                <w:sz w:val="20"/>
                <w:szCs w:val="20"/>
                <w:lang w:val="es-CL" w:eastAsia="en-US"/>
              </w:rPr>
              <w:t>ntención de Participar</w:t>
            </w:r>
          </w:p>
        </w:tc>
        <w:tc>
          <w:tcPr>
            <w:tcW w:w="1863" w:type="pct"/>
            <w:tcBorders>
              <w:top w:val="single" w:sz="4" w:space="0" w:color="auto"/>
              <w:left w:val="single" w:sz="4" w:space="0" w:color="auto"/>
              <w:bottom w:val="single" w:sz="4" w:space="0" w:color="auto"/>
              <w:right w:val="single" w:sz="4" w:space="0" w:color="auto"/>
            </w:tcBorders>
            <w:vAlign w:val="center"/>
            <w:hideMark/>
          </w:tcPr>
          <w:p w14:paraId="76A996C1" w14:textId="77777777" w:rsidR="00FA5A76" w:rsidRPr="001D38D4" w:rsidRDefault="00FA5A76" w:rsidP="002D3870">
            <w:pPr>
              <w:autoSpaceDE w:val="0"/>
              <w:autoSpaceDN w:val="0"/>
              <w:adjustRightInd w:val="0"/>
              <w:rPr>
                <w:rFonts w:ascii="Arial" w:hAnsi="Arial" w:cs="Arial"/>
                <w:sz w:val="20"/>
                <w:szCs w:val="20"/>
                <w:lang w:val="es-CL" w:eastAsia="en-US"/>
              </w:rPr>
            </w:pPr>
          </w:p>
          <w:p w14:paraId="76A996C2" w14:textId="77777777" w:rsidR="00FA5A76" w:rsidRPr="001D38D4" w:rsidRDefault="00FA5A76" w:rsidP="002D3870">
            <w:pPr>
              <w:autoSpaceDE w:val="0"/>
              <w:autoSpaceDN w:val="0"/>
              <w:adjustRightInd w:val="0"/>
              <w:rPr>
                <w:rFonts w:ascii="Arial" w:hAnsi="Arial" w:cs="Arial"/>
                <w:sz w:val="20"/>
                <w:szCs w:val="20"/>
              </w:rPr>
            </w:pPr>
            <w:r w:rsidRPr="001D38D4">
              <w:rPr>
                <w:rFonts w:ascii="Arial" w:hAnsi="Arial" w:cs="Arial"/>
                <w:sz w:val="20"/>
                <w:szCs w:val="20"/>
                <w:lang w:val="es-CL" w:eastAsia="en-US"/>
              </w:rPr>
              <w:t>Vía correo electrónico</w:t>
            </w:r>
          </w:p>
          <w:p w14:paraId="76A996C3" w14:textId="77777777" w:rsidR="00FA5A76" w:rsidRPr="001D38D4" w:rsidRDefault="00FA5A76" w:rsidP="002D3870">
            <w:pPr>
              <w:autoSpaceDE w:val="0"/>
              <w:autoSpaceDN w:val="0"/>
              <w:adjustRightInd w:val="0"/>
              <w:rPr>
                <w:rStyle w:val="Hipervnculo"/>
                <w:rFonts w:ascii="Arial" w:hAnsi="Arial" w:cs="Arial"/>
                <w:sz w:val="20"/>
                <w:szCs w:val="20"/>
                <w:lang w:val="es-CL"/>
              </w:rPr>
            </w:pPr>
            <w:r w:rsidRPr="004B75D4">
              <w:rPr>
                <w:rStyle w:val="Hipervnculo"/>
                <w:rFonts w:ascii="Arial" w:hAnsi="Arial" w:cs="Arial"/>
                <w:sz w:val="20"/>
                <w:szCs w:val="20"/>
                <w:lang w:val="es-CL"/>
              </w:rPr>
              <w:t>precalificacion.</w:t>
            </w:r>
            <w:r w:rsidR="00AE0C7A">
              <w:rPr>
                <w:rStyle w:val="Hipervnculo"/>
                <w:rFonts w:ascii="Arial" w:hAnsi="Arial" w:cs="Arial"/>
                <w:sz w:val="20"/>
                <w:szCs w:val="20"/>
                <w:lang w:val="es-CL"/>
              </w:rPr>
              <w:t>ptras</w:t>
            </w:r>
            <w:r w:rsidRPr="004B75D4">
              <w:rPr>
                <w:rStyle w:val="Hipervnculo"/>
                <w:rFonts w:ascii="Arial" w:hAnsi="Arial" w:cs="Arial"/>
                <w:sz w:val="20"/>
                <w:szCs w:val="20"/>
                <w:lang w:val="es-CL"/>
              </w:rPr>
              <w:t>@codelco.cl</w:t>
            </w:r>
          </w:p>
          <w:p w14:paraId="76A996C4" w14:textId="77777777" w:rsidR="00FA5A76" w:rsidRPr="001D38D4" w:rsidRDefault="00FA5A76" w:rsidP="002D3870">
            <w:pPr>
              <w:autoSpaceDE w:val="0"/>
              <w:autoSpaceDN w:val="0"/>
              <w:adjustRightInd w:val="0"/>
              <w:rPr>
                <w:rFonts w:ascii="Arial" w:hAnsi="Arial" w:cs="Arial"/>
                <w:sz w:val="20"/>
                <w:szCs w:val="20"/>
                <w:lang w:val="es-CL" w:eastAsia="en-US"/>
              </w:rPr>
            </w:pPr>
          </w:p>
        </w:tc>
        <w:tc>
          <w:tcPr>
            <w:tcW w:w="690" w:type="pct"/>
            <w:tcBorders>
              <w:top w:val="single" w:sz="4" w:space="0" w:color="auto"/>
              <w:left w:val="single" w:sz="4" w:space="0" w:color="auto"/>
              <w:bottom w:val="single" w:sz="4" w:space="0" w:color="auto"/>
              <w:right w:val="single" w:sz="4" w:space="0" w:color="auto"/>
            </w:tcBorders>
            <w:vAlign w:val="center"/>
          </w:tcPr>
          <w:p w14:paraId="68719A17" w14:textId="77777777" w:rsidR="00BE7B9D" w:rsidRDefault="00BE7B9D" w:rsidP="002D3870">
            <w:pPr>
              <w:autoSpaceDE w:val="0"/>
              <w:autoSpaceDN w:val="0"/>
              <w:adjustRightInd w:val="0"/>
              <w:jc w:val="center"/>
              <w:rPr>
                <w:ins w:id="9" w:author="Diaz Cortes Daniel (Contratista-VP)" w:date="2018-05-07T09:19:00Z"/>
                <w:rFonts w:ascii="Arial" w:hAnsi="Arial" w:cs="Arial"/>
                <w:sz w:val="20"/>
                <w:szCs w:val="20"/>
                <w:lang w:val="es-CL" w:eastAsia="en-US"/>
              </w:rPr>
            </w:pPr>
          </w:p>
          <w:p w14:paraId="21E2A84A" w14:textId="2DAA5B16" w:rsidR="00494EC7" w:rsidRDefault="00494EC7" w:rsidP="002D3870">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07/05/18</w:t>
            </w:r>
          </w:p>
          <w:p w14:paraId="76A996C5" w14:textId="42FA9778" w:rsidR="00FA5A76" w:rsidRPr="004B75D4" w:rsidRDefault="00FA5A76" w:rsidP="002D3870">
            <w:pPr>
              <w:autoSpaceDE w:val="0"/>
              <w:autoSpaceDN w:val="0"/>
              <w:adjustRightInd w:val="0"/>
              <w:jc w:val="center"/>
              <w:rPr>
                <w:rFonts w:ascii="Arial" w:hAnsi="Arial" w:cs="Arial"/>
                <w:sz w:val="20"/>
                <w:szCs w:val="20"/>
                <w:lang w:val="es-CL" w:eastAsia="en-US"/>
              </w:rPr>
            </w:pPr>
          </w:p>
        </w:tc>
        <w:tc>
          <w:tcPr>
            <w:tcW w:w="699" w:type="pct"/>
            <w:tcBorders>
              <w:top w:val="single" w:sz="4" w:space="0" w:color="auto"/>
              <w:left w:val="single" w:sz="4" w:space="0" w:color="auto"/>
              <w:bottom w:val="single" w:sz="4" w:space="0" w:color="auto"/>
              <w:right w:val="single" w:sz="4" w:space="0" w:color="auto"/>
            </w:tcBorders>
            <w:vAlign w:val="center"/>
          </w:tcPr>
          <w:p w14:paraId="69314888" w14:textId="77777777" w:rsidR="00BE7B9D" w:rsidRDefault="002E4F57" w:rsidP="00910F18">
            <w:pPr>
              <w:autoSpaceDE w:val="0"/>
              <w:autoSpaceDN w:val="0"/>
              <w:adjustRightInd w:val="0"/>
              <w:rPr>
                <w:ins w:id="10" w:author="Diaz Cortes Daniel (Contratista-VP)" w:date="2018-05-07T09:19:00Z"/>
                <w:rFonts w:ascii="Arial" w:hAnsi="Arial" w:cs="Arial"/>
                <w:sz w:val="20"/>
                <w:szCs w:val="20"/>
                <w:lang w:val="es-CL" w:eastAsia="en-US"/>
              </w:rPr>
            </w:pPr>
            <w:r>
              <w:rPr>
                <w:rFonts w:ascii="Arial" w:hAnsi="Arial" w:cs="Arial"/>
                <w:sz w:val="20"/>
                <w:szCs w:val="20"/>
                <w:lang w:val="es-CL" w:eastAsia="en-US"/>
              </w:rPr>
              <w:t xml:space="preserve">  </w:t>
            </w:r>
          </w:p>
          <w:p w14:paraId="6451A881" w14:textId="22B883FE" w:rsidR="00494EC7" w:rsidRDefault="00494EC7" w:rsidP="00910F18">
            <w:pPr>
              <w:autoSpaceDE w:val="0"/>
              <w:autoSpaceDN w:val="0"/>
              <w:adjustRightInd w:val="0"/>
              <w:rPr>
                <w:rFonts w:ascii="Arial" w:hAnsi="Arial" w:cs="Arial"/>
                <w:sz w:val="20"/>
                <w:szCs w:val="20"/>
                <w:lang w:val="es-CL" w:eastAsia="en-US"/>
              </w:rPr>
            </w:pPr>
            <w:bookmarkStart w:id="11" w:name="_GoBack"/>
            <w:bookmarkEnd w:id="11"/>
            <w:r>
              <w:rPr>
                <w:rFonts w:ascii="Arial" w:hAnsi="Arial" w:cs="Arial"/>
                <w:sz w:val="20"/>
                <w:szCs w:val="20"/>
                <w:lang w:val="es-CL" w:eastAsia="en-US"/>
              </w:rPr>
              <w:t>14/05/18</w:t>
            </w:r>
          </w:p>
          <w:p w14:paraId="76A996C6" w14:textId="004A36C5" w:rsidR="00FA5A76" w:rsidRPr="004B75D4" w:rsidRDefault="00FA5A76" w:rsidP="00910F18">
            <w:pPr>
              <w:autoSpaceDE w:val="0"/>
              <w:autoSpaceDN w:val="0"/>
              <w:adjustRightInd w:val="0"/>
              <w:rPr>
                <w:rFonts w:ascii="Arial" w:hAnsi="Arial" w:cs="Arial"/>
                <w:sz w:val="20"/>
                <w:szCs w:val="20"/>
                <w:lang w:val="es-CL" w:eastAsia="en-US"/>
              </w:rPr>
            </w:pPr>
          </w:p>
        </w:tc>
        <w:tc>
          <w:tcPr>
            <w:tcW w:w="646" w:type="pct"/>
            <w:tcBorders>
              <w:top w:val="single" w:sz="4" w:space="0" w:color="auto"/>
              <w:left w:val="single" w:sz="4" w:space="0" w:color="auto"/>
              <w:bottom w:val="single" w:sz="4" w:space="0" w:color="auto"/>
              <w:right w:val="single" w:sz="4" w:space="0" w:color="auto"/>
            </w:tcBorders>
            <w:vAlign w:val="center"/>
          </w:tcPr>
          <w:p w14:paraId="76A996C7" w14:textId="5D9CE840" w:rsidR="00FA5A76" w:rsidRPr="004B75D4" w:rsidRDefault="00E85D73" w:rsidP="002D3870">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0</w:t>
            </w:r>
            <w:r w:rsidR="00AE0C7A">
              <w:rPr>
                <w:rFonts w:ascii="Arial" w:hAnsi="Arial" w:cs="Arial"/>
                <w:sz w:val="20"/>
                <w:szCs w:val="20"/>
                <w:lang w:val="es-CL" w:eastAsia="en-US"/>
              </w:rPr>
              <w:t>8:</w:t>
            </w:r>
            <w:r w:rsidR="002D3870">
              <w:rPr>
                <w:rFonts w:ascii="Arial" w:hAnsi="Arial" w:cs="Arial"/>
                <w:sz w:val="20"/>
                <w:szCs w:val="20"/>
                <w:lang w:val="es-CL" w:eastAsia="en-US"/>
              </w:rPr>
              <w:t>00</w:t>
            </w:r>
            <w:r w:rsidR="00FA5A76" w:rsidRPr="004B75D4">
              <w:rPr>
                <w:rFonts w:ascii="Arial" w:hAnsi="Arial" w:cs="Arial"/>
                <w:sz w:val="20"/>
                <w:szCs w:val="20"/>
                <w:lang w:val="es-CL" w:eastAsia="en-US"/>
              </w:rPr>
              <w:t xml:space="preserve"> </w:t>
            </w:r>
            <w:proofErr w:type="spellStart"/>
            <w:r w:rsidR="00FA5A76" w:rsidRPr="004B75D4">
              <w:rPr>
                <w:rFonts w:ascii="Arial" w:hAnsi="Arial" w:cs="Arial"/>
                <w:sz w:val="20"/>
                <w:szCs w:val="20"/>
                <w:lang w:val="es-CL" w:eastAsia="en-US"/>
              </w:rPr>
              <w:t>hrs</w:t>
            </w:r>
            <w:proofErr w:type="spellEnd"/>
          </w:p>
        </w:tc>
      </w:tr>
      <w:tr w:rsidR="002D3870" w:rsidRPr="001D38D4" w14:paraId="76A996D0" w14:textId="77777777" w:rsidTr="002D3870">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14:paraId="76A996C9" w14:textId="77777777" w:rsidR="00FA5A76" w:rsidRPr="001D38D4" w:rsidRDefault="00FA5A76" w:rsidP="002D3870">
            <w:pPr>
              <w:autoSpaceDE w:val="0"/>
              <w:autoSpaceDN w:val="0"/>
              <w:adjustRightInd w:val="0"/>
              <w:rPr>
                <w:rFonts w:ascii="Arial" w:hAnsi="Arial" w:cs="Arial"/>
                <w:sz w:val="20"/>
                <w:szCs w:val="20"/>
                <w:lang w:val="es-CL" w:eastAsia="en-US"/>
              </w:rPr>
            </w:pPr>
          </w:p>
          <w:p w14:paraId="76A996CA" w14:textId="77777777"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 xml:space="preserve">Publicación </w:t>
            </w:r>
            <w:r w:rsidR="00B5441A">
              <w:rPr>
                <w:rFonts w:ascii="Arial" w:hAnsi="Arial" w:cs="Arial"/>
                <w:sz w:val="20"/>
                <w:szCs w:val="20"/>
                <w:lang w:val="es-CL" w:eastAsia="en-US"/>
              </w:rPr>
              <w:t xml:space="preserve">en SRM de </w:t>
            </w:r>
            <w:r>
              <w:rPr>
                <w:rFonts w:ascii="Arial" w:hAnsi="Arial" w:cs="Arial"/>
                <w:sz w:val="20"/>
                <w:szCs w:val="20"/>
                <w:lang w:val="es-CL" w:eastAsia="en-US"/>
              </w:rPr>
              <w:t>proceso de precalificación a empresas que confirman su participación</w:t>
            </w:r>
          </w:p>
          <w:p w14:paraId="76A996CB" w14:textId="77777777" w:rsidR="00FA5A76" w:rsidRPr="001D38D4" w:rsidRDefault="00FA5A76" w:rsidP="002D3870">
            <w:pPr>
              <w:autoSpaceDE w:val="0"/>
              <w:autoSpaceDN w:val="0"/>
              <w:adjustRightInd w:val="0"/>
              <w:rPr>
                <w:rFonts w:ascii="Arial" w:hAnsi="Arial" w:cs="Arial"/>
                <w:sz w:val="20"/>
                <w:szCs w:val="20"/>
                <w:lang w:val="es-CL"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14:paraId="76A996CC" w14:textId="169AA560" w:rsidR="00FA5A76" w:rsidRPr="001D38D4" w:rsidRDefault="00FA5A76" w:rsidP="00AE0C7A">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Portal de Compras N°</w:t>
            </w:r>
            <w:r w:rsidR="00910F18">
              <w:rPr>
                <w:rFonts w:ascii="Arial" w:hAnsi="Arial" w:cs="Arial"/>
                <w:sz w:val="20"/>
                <w:szCs w:val="20"/>
                <w:lang w:val="es-CL" w:eastAsia="en-US"/>
              </w:rPr>
              <w:t>1700001817</w:t>
            </w:r>
          </w:p>
        </w:tc>
        <w:tc>
          <w:tcPr>
            <w:tcW w:w="690" w:type="pct"/>
            <w:tcBorders>
              <w:top w:val="single" w:sz="4" w:space="0" w:color="auto"/>
              <w:left w:val="single" w:sz="4" w:space="0" w:color="auto"/>
              <w:bottom w:val="single" w:sz="4" w:space="0" w:color="auto"/>
              <w:right w:val="single" w:sz="4" w:space="0" w:color="auto"/>
            </w:tcBorders>
            <w:vAlign w:val="center"/>
          </w:tcPr>
          <w:p w14:paraId="76A996CD" w14:textId="7A0E72C6" w:rsidR="00FA5A76" w:rsidRPr="004B75D4" w:rsidRDefault="00FA5A76" w:rsidP="00E85D73">
            <w:pPr>
              <w:autoSpaceDE w:val="0"/>
              <w:autoSpaceDN w:val="0"/>
              <w:adjustRightInd w:val="0"/>
              <w:jc w:val="center"/>
              <w:rPr>
                <w:rFonts w:ascii="Arial" w:hAnsi="Arial" w:cs="Arial"/>
                <w:sz w:val="20"/>
                <w:szCs w:val="20"/>
                <w:lang w:val="es-CL" w:eastAsia="en-US"/>
              </w:rPr>
            </w:pPr>
          </w:p>
        </w:tc>
        <w:tc>
          <w:tcPr>
            <w:tcW w:w="699" w:type="pct"/>
            <w:tcBorders>
              <w:top w:val="single" w:sz="4" w:space="0" w:color="auto"/>
              <w:left w:val="single" w:sz="4" w:space="0" w:color="auto"/>
              <w:bottom w:val="single" w:sz="4" w:space="0" w:color="auto"/>
              <w:right w:val="single" w:sz="4" w:space="0" w:color="auto"/>
            </w:tcBorders>
            <w:vAlign w:val="center"/>
          </w:tcPr>
          <w:p w14:paraId="3128277B" w14:textId="7120A61B" w:rsidR="00BE7B9D" w:rsidRDefault="00BE7B9D" w:rsidP="00494EC7">
            <w:pPr>
              <w:autoSpaceDE w:val="0"/>
              <w:autoSpaceDN w:val="0"/>
              <w:adjustRightInd w:val="0"/>
              <w:rPr>
                <w:rFonts w:ascii="Arial" w:hAnsi="Arial" w:cs="Arial"/>
                <w:sz w:val="20"/>
                <w:szCs w:val="20"/>
                <w:lang w:val="es-CL" w:eastAsia="en-US"/>
              </w:rPr>
            </w:pPr>
          </w:p>
          <w:p w14:paraId="75009F6A" w14:textId="6D6D2AFB" w:rsidR="00494EC7" w:rsidRDefault="00BE7B9D" w:rsidP="00494EC7">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1</w:t>
            </w:r>
            <w:r>
              <w:rPr>
                <w:rFonts w:ascii="Arial" w:hAnsi="Arial" w:cs="Arial"/>
                <w:sz w:val="20"/>
                <w:szCs w:val="20"/>
                <w:lang w:val="es-CL" w:eastAsia="en-US"/>
              </w:rPr>
              <w:t>4</w:t>
            </w:r>
            <w:r w:rsidR="00494EC7">
              <w:rPr>
                <w:rFonts w:ascii="Arial" w:hAnsi="Arial" w:cs="Arial"/>
                <w:sz w:val="20"/>
                <w:szCs w:val="20"/>
                <w:lang w:val="es-CL" w:eastAsia="en-US"/>
              </w:rPr>
              <w:t>/05/18</w:t>
            </w:r>
          </w:p>
          <w:p w14:paraId="76A996CE" w14:textId="09BC31F1" w:rsidR="00FA5A76" w:rsidRPr="004B75D4" w:rsidRDefault="00FA5A76" w:rsidP="002D3870">
            <w:pPr>
              <w:autoSpaceDE w:val="0"/>
              <w:autoSpaceDN w:val="0"/>
              <w:adjustRightInd w:val="0"/>
              <w:jc w:val="center"/>
              <w:rPr>
                <w:rFonts w:ascii="Arial" w:hAnsi="Arial" w:cs="Arial"/>
                <w:sz w:val="20"/>
                <w:szCs w:val="20"/>
                <w:lang w:val="es-CL" w:eastAsia="en-US"/>
              </w:rPr>
            </w:pPr>
          </w:p>
        </w:tc>
        <w:tc>
          <w:tcPr>
            <w:tcW w:w="646" w:type="pct"/>
            <w:tcBorders>
              <w:top w:val="single" w:sz="4" w:space="0" w:color="auto"/>
              <w:left w:val="single" w:sz="4" w:space="0" w:color="auto"/>
              <w:bottom w:val="single" w:sz="4" w:space="0" w:color="auto"/>
              <w:right w:val="single" w:sz="4" w:space="0" w:color="auto"/>
            </w:tcBorders>
            <w:vAlign w:val="center"/>
          </w:tcPr>
          <w:p w14:paraId="76A996CF" w14:textId="106572A1" w:rsidR="00FA5A76" w:rsidRPr="004B75D4" w:rsidRDefault="00E85D73" w:rsidP="002D3870">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12:00</w:t>
            </w:r>
            <w:r w:rsidRPr="004B75D4">
              <w:rPr>
                <w:rFonts w:ascii="Arial" w:hAnsi="Arial" w:cs="Arial"/>
                <w:sz w:val="20"/>
                <w:szCs w:val="20"/>
                <w:lang w:val="es-CL" w:eastAsia="en-US"/>
              </w:rPr>
              <w:t xml:space="preserve"> </w:t>
            </w:r>
            <w:proofErr w:type="spellStart"/>
            <w:r w:rsidRPr="004B75D4">
              <w:rPr>
                <w:rFonts w:ascii="Arial" w:hAnsi="Arial" w:cs="Arial"/>
                <w:sz w:val="20"/>
                <w:szCs w:val="20"/>
                <w:lang w:val="es-CL" w:eastAsia="en-US"/>
              </w:rPr>
              <w:t>hrs</w:t>
            </w:r>
            <w:proofErr w:type="spellEnd"/>
          </w:p>
        </w:tc>
      </w:tr>
      <w:tr w:rsidR="002D3870" w:rsidRPr="001D38D4" w14:paraId="76A996D8" w14:textId="77777777" w:rsidTr="002D3870">
        <w:trPr>
          <w:trHeight w:val="273"/>
        </w:trPr>
        <w:tc>
          <w:tcPr>
            <w:tcW w:w="1102" w:type="pct"/>
            <w:tcBorders>
              <w:top w:val="single" w:sz="4" w:space="0" w:color="auto"/>
              <w:left w:val="single" w:sz="4" w:space="0" w:color="auto"/>
              <w:bottom w:val="single" w:sz="4" w:space="0" w:color="auto"/>
              <w:right w:val="single" w:sz="4" w:space="0" w:color="auto"/>
            </w:tcBorders>
            <w:vAlign w:val="center"/>
            <w:hideMark/>
          </w:tcPr>
          <w:p w14:paraId="76A996D1" w14:textId="77777777" w:rsidR="00FA5A76" w:rsidRPr="001D38D4" w:rsidRDefault="00FA5A76" w:rsidP="002D3870">
            <w:pPr>
              <w:autoSpaceDE w:val="0"/>
              <w:autoSpaceDN w:val="0"/>
              <w:adjustRightInd w:val="0"/>
              <w:rPr>
                <w:rFonts w:ascii="Arial" w:hAnsi="Arial" w:cs="Arial"/>
                <w:sz w:val="20"/>
                <w:szCs w:val="20"/>
                <w:lang w:val="es-CL" w:eastAsia="en-US"/>
              </w:rPr>
            </w:pPr>
          </w:p>
          <w:p w14:paraId="76A996D2" w14:textId="77777777" w:rsidR="00FA5A76" w:rsidRPr="001D38D4" w:rsidRDefault="00FA5A76" w:rsidP="002D3870">
            <w:pPr>
              <w:autoSpaceDE w:val="0"/>
              <w:autoSpaceDN w:val="0"/>
              <w:adjustRightInd w:val="0"/>
              <w:rPr>
                <w:rFonts w:ascii="Arial" w:hAnsi="Arial" w:cs="Arial"/>
                <w:sz w:val="20"/>
                <w:szCs w:val="20"/>
                <w:lang w:val="es-CL" w:eastAsia="en-US"/>
              </w:rPr>
            </w:pPr>
            <w:r>
              <w:rPr>
                <w:rFonts w:ascii="Arial" w:hAnsi="Arial" w:cs="Arial"/>
                <w:sz w:val="20"/>
                <w:szCs w:val="20"/>
                <w:lang w:val="es-CL" w:eastAsia="en-US"/>
              </w:rPr>
              <w:t>Recepción</w:t>
            </w:r>
            <w:r w:rsidRPr="001D38D4">
              <w:rPr>
                <w:rFonts w:ascii="Arial" w:hAnsi="Arial" w:cs="Arial"/>
                <w:sz w:val="20"/>
                <w:szCs w:val="20"/>
                <w:lang w:val="es-CL" w:eastAsia="en-US"/>
              </w:rPr>
              <w:t xml:space="preserve"> de Antecedentes de Precalificación</w:t>
            </w:r>
          </w:p>
          <w:p w14:paraId="76A996D3" w14:textId="77777777" w:rsidR="00FA5A76" w:rsidRPr="001D38D4" w:rsidRDefault="00FA5A76" w:rsidP="002D3870">
            <w:pPr>
              <w:autoSpaceDE w:val="0"/>
              <w:autoSpaceDN w:val="0"/>
              <w:adjustRightInd w:val="0"/>
              <w:rPr>
                <w:rFonts w:ascii="Arial" w:hAnsi="Arial" w:cs="Arial"/>
                <w:sz w:val="20"/>
                <w:szCs w:val="20"/>
                <w:lang w:val="es-CL" w:eastAsia="en-US"/>
              </w:rPr>
            </w:pPr>
          </w:p>
        </w:tc>
        <w:tc>
          <w:tcPr>
            <w:tcW w:w="1863" w:type="pct"/>
            <w:tcBorders>
              <w:top w:val="single" w:sz="4" w:space="0" w:color="auto"/>
              <w:left w:val="single" w:sz="4" w:space="0" w:color="auto"/>
              <w:bottom w:val="single" w:sz="4" w:space="0" w:color="auto"/>
              <w:right w:val="single" w:sz="4" w:space="0" w:color="auto"/>
            </w:tcBorders>
            <w:vAlign w:val="center"/>
            <w:hideMark/>
          </w:tcPr>
          <w:p w14:paraId="76A996D4" w14:textId="59A39F9A"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Portal de Compras N°</w:t>
            </w:r>
            <w:r w:rsidR="00E85D73">
              <w:rPr>
                <w:rFonts w:ascii="Arial" w:hAnsi="Arial" w:cs="Arial"/>
                <w:sz w:val="20"/>
                <w:szCs w:val="20"/>
                <w:lang w:val="es-CL" w:eastAsia="en-US"/>
              </w:rPr>
              <w:t>1700001817</w:t>
            </w:r>
          </w:p>
        </w:tc>
        <w:tc>
          <w:tcPr>
            <w:tcW w:w="690" w:type="pct"/>
            <w:tcBorders>
              <w:top w:val="single" w:sz="4" w:space="0" w:color="auto"/>
              <w:left w:val="single" w:sz="4" w:space="0" w:color="auto"/>
              <w:bottom w:val="single" w:sz="4" w:space="0" w:color="auto"/>
              <w:right w:val="single" w:sz="4" w:space="0" w:color="auto"/>
            </w:tcBorders>
            <w:vAlign w:val="center"/>
          </w:tcPr>
          <w:p w14:paraId="08AC0C31" w14:textId="77777777" w:rsidR="00BE7B9D" w:rsidRDefault="00BE7B9D" w:rsidP="00BE7B9D">
            <w:pPr>
              <w:autoSpaceDE w:val="0"/>
              <w:autoSpaceDN w:val="0"/>
              <w:adjustRightInd w:val="0"/>
              <w:jc w:val="center"/>
              <w:rPr>
                <w:rFonts w:ascii="Arial" w:hAnsi="Arial" w:cs="Arial"/>
                <w:sz w:val="20"/>
                <w:szCs w:val="20"/>
                <w:lang w:val="es-CL" w:eastAsia="en-US"/>
              </w:rPr>
            </w:pPr>
          </w:p>
          <w:p w14:paraId="44F38580" w14:textId="77777777" w:rsidR="00494EC7" w:rsidRDefault="00494EC7" w:rsidP="00BE7B9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14/05/18</w:t>
            </w:r>
          </w:p>
          <w:p w14:paraId="76A996D5" w14:textId="3DB32AD5" w:rsidR="00FA5A76" w:rsidRPr="004B75D4" w:rsidRDefault="00FA5A76" w:rsidP="00BE7B9D">
            <w:pPr>
              <w:autoSpaceDE w:val="0"/>
              <w:autoSpaceDN w:val="0"/>
              <w:adjustRightInd w:val="0"/>
              <w:jc w:val="center"/>
              <w:rPr>
                <w:rFonts w:ascii="Arial" w:hAnsi="Arial" w:cs="Arial"/>
                <w:sz w:val="20"/>
                <w:szCs w:val="20"/>
                <w:lang w:val="es-CL" w:eastAsia="en-US"/>
              </w:rPr>
            </w:pPr>
          </w:p>
        </w:tc>
        <w:tc>
          <w:tcPr>
            <w:tcW w:w="699" w:type="pct"/>
            <w:tcBorders>
              <w:top w:val="single" w:sz="4" w:space="0" w:color="auto"/>
              <w:left w:val="single" w:sz="4" w:space="0" w:color="auto"/>
              <w:bottom w:val="single" w:sz="4" w:space="0" w:color="auto"/>
              <w:right w:val="single" w:sz="4" w:space="0" w:color="auto"/>
            </w:tcBorders>
            <w:vAlign w:val="center"/>
          </w:tcPr>
          <w:p w14:paraId="4B5C5FDC" w14:textId="77777777" w:rsidR="00BE7B9D" w:rsidRDefault="00BE7B9D" w:rsidP="00BE7B9D">
            <w:pPr>
              <w:autoSpaceDE w:val="0"/>
              <w:autoSpaceDN w:val="0"/>
              <w:adjustRightInd w:val="0"/>
              <w:jc w:val="center"/>
              <w:rPr>
                <w:rFonts w:ascii="Arial" w:hAnsi="Arial" w:cs="Arial"/>
                <w:sz w:val="20"/>
                <w:szCs w:val="20"/>
                <w:lang w:val="es-CL" w:eastAsia="en-US"/>
              </w:rPr>
            </w:pPr>
          </w:p>
          <w:p w14:paraId="368CFB17" w14:textId="65182D5A" w:rsidR="00494EC7" w:rsidRDefault="00494EC7" w:rsidP="00BE7B9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31/0</w:t>
            </w:r>
            <w:r w:rsidR="00B169D5">
              <w:rPr>
                <w:rFonts w:ascii="Arial" w:hAnsi="Arial" w:cs="Arial"/>
                <w:sz w:val="20"/>
                <w:szCs w:val="20"/>
                <w:lang w:val="es-CL" w:eastAsia="en-US"/>
              </w:rPr>
              <w:t>5</w:t>
            </w:r>
            <w:r>
              <w:rPr>
                <w:rFonts w:ascii="Arial" w:hAnsi="Arial" w:cs="Arial"/>
                <w:sz w:val="20"/>
                <w:szCs w:val="20"/>
                <w:lang w:val="es-CL" w:eastAsia="en-US"/>
              </w:rPr>
              <w:t>/18</w:t>
            </w:r>
          </w:p>
          <w:p w14:paraId="76A996D6" w14:textId="75318B6F" w:rsidR="00FA5A76" w:rsidRPr="004B75D4" w:rsidRDefault="00FA5A76" w:rsidP="00BE7B9D">
            <w:pPr>
              <w:autoSpaceDE w:val="0"/>
              <w:autoSpaceDN w:val="0"/>
              <w:adjustRightInd w:val="0"/>
              <w:jc w:val="center"/>
              <w:rPr>
                <w:rFonts w:ascii="Arial" w:hAnsi="Arial" w:cs="Arial"/>
                <w:sz w:val="20"/>
                <w:szCs w:val="20"/>
                <w:lang w:val="es-CL" w:eastAsia="en-US"/>
              </w:rPr>
            </w:pPr>
          </w:p>
        </w:tc>
        <w:tc>
          <w:tcPr>
            <w:tcW w:w="646" w:type="pct"/>
            <w:tcBorders>
              <w:top w:val="single" w:sz="4" w:space="0" w:color="auto"/>
              <w:left w:val="single" w:sz="4" w:space="0" w:color="auto"/>
              <w:bottom w:val="single" w:sz="4" w:space="0" w:color="auto"/>
              <w:right w:val="single" w:sz="4" w:space="0" w:color="auto"/>
            </w:tcBorders>
            <w:vAlign w:val="center"/>
          </w:tcPr>
          <w:p w14:paraId="76A996D7" w14:textId="77777777" w:rsidR="00FA5A76" w:rsidRPr="004B75D4" w:rsidRDefault="00AE0C7A" w:rsidP="00BE7B9D">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18:</w:t>
            </w:r>
            <w:r w:rsidR="002D3870">
              <w:rPr>
                <w:rFonts w:ascii="Arial" w:hAnsi="Arial" w:cs="Arial"/>
                <w:sz w:val="20"/>
                <w:szCs w:val="20"/>
                <w:lang w:val="es-CL" w:eastAsia="en-US"/>
              </w:rPr>
              <w:t>00</w:t>
            </w:r>
            <w:r w:rsidR="00FA5A76" w:rsidRPr="004B75D4">
              <w:rPr>
                <w:rFonts w:ascii="Arial" w:hAnsi="Arial" w:cs="Arial"/>
                <w:sz w:val="20"/>
                <w:szCs w:val="20"/>
                <w:lang w:val="es-CL" w:eastAsia="en-US"/>
              </w:rPr>
              <w:t xml:space="preserve"> </w:t>
            </w:r>
            <w:proofErr w:type="spellStart"/>
            <w:r w:rsidR="00FA5A76" w:rsidRPr="004B75D4">
              <w:rPr>
                <w:rFonts w:ascii="Arial" w:hAnsi="Arial" w:cs="Arial"/>
                <w:sz w:val="20"/>
                <w:szCs w:val="20"/>
                <w:lang w:val="es-CL" w:eastAsia="en-US"/>
              </w:rPr>
              <w:t>hrs</w:t>
            </w:r>
            <w:proofErr w:type="spellEnd"/>
          </w:p>
        </w:tc>
      </w:tr>
      <w:tr w:rsidR="002D3870" w:rsidRPr="001D38D4" w14:paraId="76A996E1" w14:textId="77777777" w:rsidTr="002D3870">
        <w:trPr>
          <w:trHeight w:val="398"/>
        </w:trPr>
        <w:tc>
          <w:tcPr>
            <w:tcW w:w="1102" w:type="pct"/>
            <w:tcBorders>
              <w:top w:val="single" w:sz="4" w:space="0" w:color="auto"/>
              <w:left w:val="single" w:sz="4" w:space="0" w:color="auto"/>
              <w:bottom w:val="single" w:sz="4" w:space="0" w:color="auto"/>
              <w:right w:val="single" w:sz="4" w:space="0" w:color="auto"/>
            </w:tcBorders>
            <w:vAlign w:val="center"/>
            <w:hideMark/>
          </w:tcPr>
          <w:p w14:paraId="76A996D9" w14:textId="77777777" w:rsidR="00FA5A76" w:rsidRPr="001D38D4" w:rsidRDefault="00FA5A76" w:rsidP="002D3870">
            <w:pPr>
              <w:autoSpaceDE w:val="0"/>
              <w:autoSpaceDN w:val="0"/>
              <w:adjustRightInd w:val="0"/>
              <w:rPr>
                <w:rFonts w:ascii="Arial" w:hAnsi="Arial" w:cs="Arial"/>
                <w:sz w:val="20"/>
                <w:szCs w:val="20"/>
                <w:lang w:val="es-CL" w:eastAsia="en-US"/>
              </w:rPr>
            </w:pPr>
          </w:p>
          <w:p w14:paraId="76A996DA" w14:textId="77777777" w:rsidR="00FA5A76" w:rsidRPr="001D38D4" w:rsidRDefault="00FA5A76" w:rsidP="002D3870">
            <w:pPr>
              <w:autoSpaceDE w:val="0"/>
              <w:autoSpaceDN w:val="0"/>
              <w:adjustRightInd w:val="0"/>
              <w:rPr>
                <w:rFonts w:ascii="Arial" w:hAnsi="Arial" w:cs="Arial"/>
                <w:sz w:val="20"/>
                <w:szCs w:val="20"/>
                <w:lang w:val="es-CL" w:eastAsia="en-US"/>
              </w:rPr>
            </w:pPr>
            <w:r w:rsidRPr="001D38D4">
              <w:rPr>
                <w:rFonts w:ascii="Arial" w:hAnsi="Arial" w:cs="Arial"/>
                <w:sz w:val="20"/>
                <w:szCs w:val="20"/>
                <w:lang w:val="es-CL" w:eastAsia="en-US"/>
              </w:rPr>
              <w:t>Resultado de Precalificación</w:t>
            </w:r>
          </w:p>
          <w:p w14:paraId="76A996DB" w14:textId="77777777" w:rsidR="00FA5A76" w:rsidRPr="001D38D4" w:rsidRDefault="00FA5A76" w:rsidP="002D3870">
            <w:pPr>
              <w:autoSpaceDE w:val="0"/>
              <w:autoSpaceDN w:val="0"/>
              <w:adjustRightInd w:val="0"/>
              <w:rPr>
                <w:rFonts w:ascii="Arial" w:hAnsi="Arial" w:cs="Arial"/>
                <w:sz w:val="20"/>
                <w:szCs w:val="20"/>
                <w:lang w:val="es-CL" w:eastAsia="en-US"/>
              </w:rPr>
            </w:pPr>
          </w:p>
        </w:tc>
        <w:tc>
          <w:tcPr>
            <w:tcW w:w="1863" w:type="pct"/>
            <w:tcBorders>
              <w:top w:val="single" w:sz="4" w:space="0" w:color="auto"/>
              <w:left w:val="single" w:sz="4" w:space="0" w:color="auto"/>
              <w:bottom w:val="single" w:sz="4" w:space="0" w:color="auto"/>
              <w:right w:val="single" w:sz="4" w:space="0" w:color="auto"/>
            </w:tcBorders>
            <w:vAlign w:val="center"/>
          </w:tcPr>
          <w:p w14:paraId="76A996DC" w14:textId="77777777" w:rsidR="004B75D4" w:rsidRPr="001D38D4" w:rsidRDefault="00FA5A76" w:rsidP="002D3870">
            <w:pPr>
              <w:rPr>
                <w:rFonts w:ascii="Arial" w:hAnsi="Arial" w:cs="Arial"/>
                <w:sz w:val="20"/>
                <w:szCs w:val="20"/>
                <w:lang w:val="es-CL" w:eastAsia="en-US"/>
              </w:rPr>
            </w:pPr>
            <w:r w:rsidRPr="001D38D4">
              <w:rPr>
                <w:rFonts w:ascii="Arial" w:hAnsi="Arial" w:cs="Arial"/>
                <w:sz w:val="20"/>
                <w:szCs w:val="20"/>
                <w:lang w:val="es-CL" w:eastAsia="en-US"/>
              </w:rPr>
              <w:t xml:space="preserve">Vía </w:t>
            </w:r>
            <w:r w:rsidR="004B75D4" w:rsidRPr="001D38D4">
              <w:rPr>
                <w:rFonts w:ascii="Arial" w:hAnsi="Arial" w:cs="Arial"/>
                <w:sz w:val="20"/>
                <w:szCs w:val="20"/>
                <w:lang w:val="es-CL" w:eastAsia="en-US"/>
              </w:rPr>
              <w:t xml:space="preserve">correo electrónico </w:t>
            </w:r>
            <w:r w:rsidR="004B75D4">
              <w:rPr>
                <w:rFonts w:ascii="Arial" w:hAnsi="Arial" w:cs="Arial"/>
                <w:sz w:val="20"/>
                <w:szCs w:val="20"/>
                <w:lang w:val="es-CL" w:eastAsia="en-US"/>
              </w:rPr>
              <w:t>a correo de contacto proveedor</w:t>
            </w:r>
          </w:p>
        </w:tc>
        <w:tc>
          <w:tcPr>
            <w:tcW w:w="690" w:type="pct"/>
            <w:tcBorders>
              <w:top w:val="single" w:sz="4" w:space="0" w:color="auto"/>
              <w:left w:val="single" w:sz="4" w:space="0" w:color="auto"/>
              <w:bottom w:val="single" w:sz="4" w:space="0" w:color="auto"/>
              <w:right w:val="single" w:sz="4" w:space="0" w:color="auto"/>
            </w:tcBorders>
            <w:vAlign w:val="center"/>
          </w:tcPr>
          <w:p w14:paraId="76A996DD" w14:textId="77777777" w:rsidR="00FA5A76" w:rsidRPr="004B75D4" w:rsidRDefault="00FA5A76" w:rsidP="002D3870">
            <w:pPr>
              <w:autoSpaceDE w:val="0"/>
              <w:autoSpaceDN w:val="0"/>
              <w:adjustRightInd w:val="0"/>
              <w:jc w:val="center"/>
              <w:rPr>
                <w:rFonts w:ascii="Arial" w:hAnsi="Arial" w:cs="Arial"/>
                <w:sz w:val="20"/>
                <w:szCs w:val="20"/>
                <w:lang w:val="es-CL" w:eastAsia="en-US"/>
              </w:rPr>
            </w:pPr>
          </w:p>
          <w:p w14:paraId="76A996DE" w14:textId="77777777" w:rsidR="004B75D4" w:rsidRPr="004B75D4" w:rsidRDefault="004B75D4" w:rsidP="002D3870">
            <w:pPr>
              <w:autoSpaceDE w:val="0"/>
              <w:autoSpaceDN w:val="0"/>
              <w:adjustRightInd w:val="0"/>
              <w:jc w:val="center"/>
              <w:rPr>
                <w:rFonts w:ascii="Arial" w:hAnsi="Arial" w:cs="Arial"/>
                <w:sz w:val="20"/>
                <w:szCs w:val="20"/>
                <w:lang w:val="es-CL" w:eastAsia="en-US"/>
              </w:rPr>
            </w:pPr>
          </w:p>
        </w:tc>
        <w:tc>
          <w:tcPr>
            <w:tcW w:w="699" w:type="pct"/>
            <w:tcBorders>
              <w:top w:val="single" w:sz="4" w:space="0" w:color="auto"/>
              <w:left w:val="single" w:sz="4" w:space="0" w:color="auto"/>
              <w:bottom w:val="single" w:sz="4" w:space="0" w:color="auto"/>
              <w:right w:val="single" w:sz="4" w:space="0" w:color="auto"/>
            </w:tcBorders>
            <w:vAlign w:val="center"/>
            <w:hideMark/>
          </w:tcPr>
          <w:p w14:paraId="2B1BCCAD" w14:textId="77777777" w:rsidR="00E85D73" w:rsidRDefault="00E85D73" w:rsidP="00E85D73">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Hasta día</w:t>
            </w:r>
          </w:p>
          <w:p w14:paraId="76A996DF" w14:textId="7FB86A1E" w:rsidR="00FA5A76" w:rsidRPr="004B75D4" w:rsidRDefault="002E4F57" w:rsidP="00E85D73">
            <w:pPr>
              <w:autoSpaceDE w:val="0"/>
              <w:autoSpaceDN w:val="0"/>
              <w:adjustRightInd w:val="0"/>
              <w:jc w:val="center"/>
              <w:rPr>
                <w:rFonts w:ascii="Arial" w:hAnsi="Arial" w:cs="Arial"/>
                <w:sz w:val="20"/>
                <w:szCs w:val="20"/>
                <w:lang w:val="es-CL" w:eastAsia="en-US"/>
              </w:rPr>
            </w:pPr>
            <w:r>
              <w:rPr>
                <w:rFonts w:ascii="Arial" w:hAnsi="Arial" w:cs="Arial"/>
                <w:sz w:val="20"/>
                <w:szCs w:val="20"/>
                <w:lang w:val="es-CL" w:eastAsia="en-US"/>
              </w:rPr>
              <w:t>13/ 6</w:t>
            </w:r>
            <w:r w:rsidR="00BF3699">
              <w:rPr>
                <w:rFonts w:ascii="Arial" w:hAnsi="Arial" w:cs="Arial"/>
                <w:sz w:val="20"/>
                <w:szCs w:val="20"/>
                <w:lang w:val="es-CL" w:eastAsia="en-US"/>
              </w:rPr>
              <w:t>/</w:t>
            </w:r>
            <w:r w:rsidR="00E85D73">
              <w:rPr>
                <w:rFonts w:ascii="Arial" w:hAnsi="Arial" w:cs="Arial"/>
                <w:sz w:val="20"/>
                <w:szCs w:val="20"/>
                <w:lang w:val="es-CL" w:eastAsia="en-US"/>
              </w:rPr>
              <w:t>18</w:t>
            </w:r>
            <w:r w:rsidR="002D3870">
              <w:rPr>
                <w:rFonts w:ascii="Arial" w:hAnsi="Arial" w:cs="Arial"/>
                <w:sz w:val="20"/>
                <w:szCs w:val="20"/>
                <w:lang w:val="es-CL" w:eastAsia="en-US"/>
              </w:rPr>
              <w:t xml:space="preserve"> </w:t>
            </w:r>
          </w:p>
        </w:tc>
        <w:tc>
          <w:tcPr>
            <w:tcW w:w="646" w:type="pct"/>
            <w:tcBorders>
              <w:top w:val="single" w:sz="4" w:space="0" w:color="auto"/>
              <w:left w:val="single" w:sz="4" w:space="0" w:color="auto"/>
              <w:bottom w:val="single" w:sz="4" w:space="0" w:color="auto"/>
              <w:right w:val="single" w:sz="4" w:space="0" w:color="auto"/>
            </w:tcBorders>
            <w:vAlign w:val="center"/>
            <w:hideMark/>
          </w:tcPr>
          <w:p w14:paraId="76A996E0" w14:textId="77777777" w:rsidR="00FA5A76" w:rsidRPr="004B75D4" w:rsidRDefault="00FA5A76" w:rsidP="002D3870">
            <w:pPr>
              <w:autoSpaceDE w:val="0"/>
              <w:autoSpaceDN w:val="0"/>
              <w:adjustRightInd w:val="0"/>
              <w:jc w:val="center"/>
              <w:rPr>
                <w:rFonts w:ascii="Arial" w:hAnsi="Arial" w:cs="Arial"/>
                <w:sz w:val="20"/>
                <w:szCs w:val="20"/>
                <w:lang w:val="es-CL" w:eastAsia="en-US"/>
              </w:rPr>
            </w:pPr>
          </w:p>
        </w:tc>
      </w:tr>
    </w:tbl>
    <w:p w14:paraId="76A996E2" w14:textId="77777777" w:rsidR="003C5586"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14:paraId="704FD7B1" w14:textId="77777777" w:rsidR="00BE7A63" w:rsidRDefault="00BE7A63" w:rsidP="00C80E7E">
      <w:pPr>
        <w:pStyle w:val="HTMLconformatoprevio"/>
        <w:rPr>
          <w:rFonts w:ascii="Arial" w:hAnsi="Arial" w:cs="Arial"/>
          <w:b/>
        </w:rPr>
      </w:pPr>
    </w:p>
    <w:p w14:paraId="42129E35" w14:textId="77777777" w:rsidR="00BE7A63" w:rsidRPr="001D38D4" w:rsidRDefault="00BE7A63" w:rsidP="00C80E7E">
      <w:pPr>
        <w:pStyle w:val="HTMLconformatoprevio"/>
        <w:rPr>
          <w:rFonts w:ascii="Arial" w:hAnsi="Arial" w:cs="Arial"/>
          <w:b/>
        </w:rPr>
      </w:pPr>
    </w:p>
    <w:p w14:paraId="76A996E4" w14:textId="115058FC" w:rsidR="00C17B71" w:rsidRPr="001D38D4" w:rsidRDefault="00C17B71" w:rsidP="00C80E7E">
      <w:pPr>
        <w:widowControl w:val="0"/>
        <w:autoSpaceDE w:val="0"/>
        <w:autoSpaceDN w:val="0"/>
        <w:adjustRightInd w:val="0"/>
        <w:jc w:val="both"/>
        <w:rPr>
          <w:rFonts w:ascii="Arial" w:hAnsi="Arial" w:cs="Arial"/>
          <w:sz w:val="20"/>
          <w:szCs w:val="20"/>
          <w:lang w:val="es-CL"/>
        </w:rPr>
      </w:pPr>
      <w:bookmarkStart w:id="12" w:name="_Toc493634112"/>
      <w:r w:rsidRPr="00716BBF">
        <w:rPr>
          <w:rFonts w:cs="Arial"/>
          <w:sz w:val="20"/>
        </w:rPr>
        <w:t>PORTAL DE COMPRAS DE CODELCO Y REGIC:</w:t>
      </w:r>
      <w:bookmarkEnd w:id="12"/>
    </w:p>
    <w:p w14:paraId="76A996E5" w14:textId="77777777" w:rsidR="004B75D4" w:rsidRDefault="00C17B71"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participar en este proceso </w:t>
      </w:r>
      <w:r w:rsidR="006644EA">
        <w:rPr>
          <w:rFonts w:ascii="Arial" w:hAnsi="Arial" w:cs="Arial"/>
          <w:sz w:val="20"/>
          <w:szCs w:val="20"/>
          <w:lang w:val="es-CL"/>
        </w:rPr>
        <w:t xml:space="preserve">de precalificación </w:t>
      </w:r>
      <w:r w:rsidRPr="001D38D4">
        <w:rPr>
          <w:rFonts w:ascii="Arial" w:hAnsi="Arial" w:cs="Arial"/>
          <w:sz w:val="20"/>
          <w:szCs w:val="20"/>
          <w:lang w:val="es-CL"/>
        </w:rPr>
        <w:t>las empresas deberán</w:t>
      </w:r>
      <w:r w:rsidR="006B2A5C">
        <w:rPr>
          <w:rFonts w:ascii="Arial" w:hAnsi="Arial" w:cs="Arial"/>
          <w:sz w:val="20"/>
          <w:szCs w:val="20"/>
          <w:lang w:val="es-CL"/>
        </w:rPr>
        <w:t xml:space="preserve"> </w:t>
      </w:r>
      <w:r w:rsidRPr="001D38D4">
        <w:rPr>
          <w:rFonts w:ascii="Arial" w:hAnsi="Arial" w:cs="Arial"/>
          <w:sz w:val="20"/>
          <w:szCs w:val="20"/>
          <w:lang w:val="es-CL"/>
        </w:rPr>
        <w:t>estar inscritas en</w:t>
      </w:r>
      <w:r w:rsidR="004B75D4">
        <w:rPr>
          <w:rFonts w:ascii="Arial" w:hAnsi="Arial" w:cs="Arial"/>
          <w:sz w:val="20"/>
          <w:szCs w:val="20"/>
          <w:lang w:val="es-CL"/>
        </w:rPr>
        <w:t>:</w:t>
      </w:r>
    </w:p>
    <w:p w14:paraId="17B7DA08" w14:textId="77777777" w:rsidR="00BE7A63" w:rsidRDefault="00BE7A63" w:rsidP="00C80E7E">
      <w:pPr>
        <w:widowControl w:val="0"/>
        <w:autoSpaceDE w:val="0"/>
        <w:autoSpaceDN w:val="0"/>
        <w:adjustRightInd w:val="0"/>
        <w:jc w:val="both"/>
        <w:rPr>
          <w:rFonts w:ascii="Arial" w:hAnsi="Arial" w:cs="Arial"/>
          <w:sz w:val="20"/>
          <w:szCs w:val="20"/>
          <w:lang w:val="es-CL"/>
        </w:rPr>
      </w:pPr>
    </w:p>
    <w:p w14:paraId="76A996E6" w14:textId="77777777" w:rsidR="004B75D4" w:rsidRDefault="004B75D4" w:rsidP="00C80E7E">
      <w:pPr>
        <w:widowControl w:val="0"/>
        <w:autoSpaceDE w:val="0"/>
        <w:autoSpaceDN w:val="0"/>
        <w:adjustRightInd w:val="0"/>
        <w:jc w:val="both"/>
        <w:rPr>
          <w:rFonts w:ascii="Arial" w:hAnsi="Arial" w:cs="Arial"/>
          <w:sz w:val="20"/>
          <w:szCs w:val="20"/>
          <w:lang w:val="es-CL"/>
        </w:rPr>
      </w:pPr>
    </w:p>
    <w:p w14:paraId="76A996E7" w14:textId="77777777" w:rsidR="00115A1E"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s-CL"/>
        </w:rPr>
      </w:pPr>
      <w:r w:rsidRPr="004B75D4">
        <w:rPr>
          <w:rFonts w:ascii="Arial" w:hAnsi="Arial" w:cs="Arial"/>
          <w:sz w:val="20"/>
          <w:szCs w:val="20"/>
          <w:lang w:val="es-CL"/>
        </w:rPr>
        <w:t xml:space="preserve">Registro de Proveedores REGIC.  </w:t>
      </w:r>
    </w:p>
    <w:p w14:paraId="76A996E8" w14:textId="77777777"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Para realizar su registro en REGIC, las empresas deben ingresar a: </w:t>
      </w:r>
      <w:hyperlink r:id="rId13" w:history="1">
        <w:r w:rsidRPr="00350926">
          <w:rPr>
            <w:rStyle w:val="Hipervnculo"/>
            <w:rFonts w:ascii="Arial" w:hAnsi="Arial" w:cs="Arial"/>
            <w:sz w:val="20"/>
            <w:szCs w:val="20"/>
            <w:lang w:val="es-CL"/>
          </w:rPr>
          <w:t>https://www.regic.cl/registracioncodelco/</w:t>
        </w:r>
      </w:hyperlink>
    </w:p>
    <w:p w14:paraId="76A996E9" w14:textId="77777777" w:rsidR="009F23DC" w:rsidRDefault="009F23DC" w:rsidP="00115A1E">
      <w:pPr>
        <w:pStyle w:val="Prrafodelista"/>
        <w:widowControl w:val="0"/>
        <w:autoSpaceDE w:val="0"/>
        <w:autoSpaceDN w:val="0"/>
        <w:adjustRightInd w:val="0"/>
        <w:ind w:left="720"/>
        <w:jc w:val="both"/>
        <w:rPr>
          <w:rFonts w:ascii="Arial" w:hAnsi="Arial" w:cs="Arial"/>
          <w:sz w:val="20"/>
          <w:szCs w:val="20"/>
          <w:lang w:val="es-CL"/>
        </w:rPr>
      </w:pPr>
    </w:p>
    <w:p w14:paraId="76A996EA" w14:textId="77777777" w:rsidR="009F23DC"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En caso </w:t>
      </w:r>
      <w:r w:rsidRPr="004B75D4">
        <w:rPr>
          <w:rFonts w:ascii="Arial" w:hAnsi="Arial" w:cs="Arial"/>
          <w:sz w:val="20"/>
          <w:szCs w:val="20"/>
          <w:lang w:val="es-CL"/>
        </w:rPr>
        <w:t xml:space="preserve">de consultas o dudas sobre el </w:t>
      </w:r>
      <w:r>
        <w:rPr>
          <w:rFonts w:ascii="Arial" w:hAnsi="Arial" w:cs="Arial"/>
          <w:sz w:val="20"/>
          <w:szCs w:val="20"/>
          <w:lang w:val="es-CL"/>
        </w:rPr>
        <w:t>registro</w:t>
      </w:r>
      <w:r w:rsidRPr="004B75D4">
        <w:rPr>
          <w:rFonts w:ascii="Arial" w:hAnsi="Arial" w:cs="Arial"/>
          <w:sz w:val="20"/>
          <w:szCs w:val="20"/>
          <w:lang w:val="es-CL"/>
        </w:rPr>
        <w:t xml:space="preserve"> y uso de</w:t>
      </w:r>
      <w:r>
        <w:rPr>
          <w:rFonts w:ascii="Arial" w:hAnsi="Arial" w:cs="Arial"/>
          <w:sz w:val="20"/>
          <w:szCs w:val="20"/>
          <w:lang w:val="es-CL"/>
        </w:rPr>
        <w:t xml:space="preserve"> REGIC</w:t>
      </w:r>
      <w:r w:rsidRPr="004B75D4">
        <w:rPr>
          <w:rFonts w:ascii="Arial" w:hAnsi="Arial" w:cs="Arial"/>
          <w:sz w:val="20"/>
          <w:szCs w:val="20"/>
          <w:lang w:val="es-CL"/>
        </w:rPr>
        <w:t xml:space="preserve">, la empresa deberá comunicarse </w:t>
      </w:r>
      <w:r w:rsidR="009F23DC" w:rsidRPr="004B75D4">
        <w:rPr>
          <w:rFonts w:ascii="Arial" w:hAnsi="Arial" w:cs="Arial"/>
          <w:sz w:val="20"/>
          <w:szCs w:val="20"/>
          <w:lang w:val="es-CL"/>
        </w:rPr>
        <w:t xml:space="preserve">de lunes a viernes </w:t>
      </w:r>
      <w:r w:rsidR="009F23DC">
        <w:rPr>
          <w:rFonts w:ascii="Arial" w:hAnsi="Arial" w:cs="Arial"/>
          <w:sz w:val="20"/>
          <w:szCs w:val="20"/>
          <w:lang w:val="es-CL"/>
        </w:rPr>
        <w:t>entre</w:t>
      </w:r>
      <w:r w:rsidR="009F23DC" w:rsidRPr="004B75D4">
        <w:rPr>
          <w:rFonts w:ascii="Arial" w:hAnsi="Arial" w:cs="Arial"/>
          <w:sz w:val="20"/>
          <w:szCs w:val="20"/>
          <w:lang w:val="es-CL"/>
        </w:rPr>
        <w:t xml:space="preserve"> 09:00 </w:t>
      </w:r>
      <w:r w:rsidR="009F23DC">
        <w:rPr>
          <w:rFonts w:ascii="Arial" w:hAnsi="Arial" w:cs="Arial"/>
          <w:sz w:val="20"/>
          <w:szCs w:val="20"/>
          <w:lang w:val="es-CL"/>
        </w:rPr>
        <w:t>y</w:t>
      </w:r>
      <w:r w:rsidR="009F23DC" w:rsidRPr="004B75D4">
        <w:rPr>
          <w:rFonts w:ascii="Arial" w:hAnsi="Arial" w:cs="Arial"/>
          <w:sz w:val="20"/>
          <w:szCs w:val="20"/>
          <w:lang w:val="es-CL"/>
        </w:rPr>
        <w:t xml:space="preserve"> 18:30 </w:t>
      </w:r>
      <w:proofErr w:type="spellStart"/>
      <w:r w:rsidR="009F23DC" w:rsidRPr="004B75D4">
        <w:rPr>
          <w:rFonts w:ascii="Arial" w:hAnsi="Arial" w:cs="Arial"/>
          <w:sz w:val="20"/>
          <w:szCs w:val="20"/>
          <w:lang w:val="es-CL"/>
        </w:rPr>
        <w:t>hrs</w:t>
      </w:r>
      <w:proofErr w:type="spellEnd"/>
      <w:r w:rsidR="009F23DC">
        <w:rPr>
          <w:rFonts w:ascii="Arial" w:hAnsi="Arial" w:cs="Arial"/>
          <w:sz w:val="20"/>
          <w:szCs w:val="20"/>
          <w:lang w:val="es-CL"/>
        </w:rPr>
        <w:t xml:space="preserve">, </w:t>
      </w:r>
      <w:r w:rsidRPr="004B75D4">
        <w:rPr>
          <w:rFonts w:ascii="Arial" w:hAnsi="Arial" w:cs="Arial"/>
          <w:sz w:val="20"/>
          <w:szCs w:val="20"/>
          <w:lang w:val="es-CL"/>
        </w:rPr>
        <w:t>directamente a</w:t>
      </w:r>
      <w:r>
        <w:rPr>
          <w:rFonts w:ascii="Arial" w:hAnsi="Arial" w:cs="Arial"/>
          <w:sz w:val="20"/>
          <w:szCs w:val="20"/>
          <w:lang w:val="es-CL"/>
        </w:rPr>
        <w:t xml:space="preserve"> través de la página web </w:t>
      </w:r>
      <w:hyperlink r:id="rId14" w:history="1">
        <w:r w:rsidRPr="00350926">
          <w:rPr>
            <w:rStyle w:val="Hipervnculo"/>
            <w:rFonts w:ascii="Arial" w:hAnsi="Arial" w:cs="Arial"/>
            <w:sz w:val="20"/>
            <w:szCs w:val="20"/>
            <w:lang w:val="es-CL"/>
          </w:rPr>
          <w:t>www.achilles.com/chile</w:t>
        </w:r>
      </w:hyperlink>
      <w:r>
        <w:rPr>
          <w:rFonts w:ascii="Arial" w:hAnsi="Arial" w:cs="Arial"/>
          <w:sz w:val="20"/>
          <w:szCs w:val="20"/>
          <w:lang w:val="es-CL"/>
        </w:rPr>
        <w:t>, al correo:</w:t>
      </w:r>
      <w:r w:rsidRPr="004B75D4">
        <w:rPr>
          <w:rFonts w:ascii="Arial" w:hAnsi="Arial" w:cs="Arial"/>
          <w:sz w:val="20"/>
          <w:szCs w:val="20"/>
          <w:lang w:val="es-CL"/>
        </w:rPr>
        <w:t xml:space="preserve">  </w:t>
      </w:r>
      <w:hyperlink r:id="rId15" w:history="1">
        <w:r w:rsidRPr="00350926">
          <w:rPr>
            <w:rStyle w:val="Hipervnculo"/>
            <w:rFonts w:ascii="Arial" w:hAnsi="Arial" w:cs="Arial"/>
            <w:sz w:val="20"/>
            <w:szCs w:val="20"/>
            <w:lang w:val="es-CL"/>
          </w:rPr>
          <w:t>chile@achilles.com</w:t>
        </w:r>
      </w:hyperlink>
      <w:r>
        <w:rPr>
          <w:rFonts w:ascii="Arial" w:hAnsi="Arial" w:cs="Arial"/>
          <w:sz w:val="20"/>
          <w:szCs w:val="20"/>
          <w:lang w:val="es-CL"/>
        </w:rPr>
        <w:t xml:space="preserve"> o al teléfono </w:t>
      </w:r>
      <w:r w:rsidRPr="004B75D4">
        <w:rPr>
          <w:rFonts w:ascii="Arial" w:hAnsi="Arial" w:cs="Arial"/>
          <w:sz w:val="20"/>
          <w:szCs w:val="20"/>
          <w:lang w:val="es-CL"/>
        </w:rPr>
        <w:t>(</w:t>
      </w:r>
      <w:r>
        <w:rPr>
          <w:rFonts w:ascii="Arial" w:hAnsi="Arial" w:cs="Arial"/>
          <w:sz w:val="20"/>
          <w:szCs w:val="20"/>
          <w:lang w:val="es-CL"/>
        </w:rPr>
        <w:t>+56</w:t>
      </w:r>
      <w:r w:rsidRPr="004B75D4">
        <w:rPr>
          <w:rFonts w:ascii="Arial" w:hAnsi="Arial" w:cs="Arial"/>
          <w:sz w:val="20"/>
          <w:szCs w:val="20"/>
          <w:lang w:val="es-CL"/>
        </w:rPr>
        <w:t>2)</w:t>
      </w:r>
      <w:r>
        <w:rPr>
          <w:rFonts w:ascii="Arial" w:hAnsi="Arial" w:cs="Arial"/>
          <w:sz w:val="20"/>
          <w:szCs w:val="20"/>
          <w:lang w:val="es-CL"/>
        </w:rPr>
        <w:t xml:space="preserve"> 2</w:t>
      </w:r>
      <w:r w:rsidRPr="004B75D4">
        <w:rPr>
          <w:rFonts w:ascii="Arial" w:hAnsi="Arial" w:cs="Arial"/>
          <w:sz w:val="20"/>
          <w:szCs w:val="20"/>
          <w:lang w:val="es-CL"/>
        </w:rPr>
        <w:t>585</w:t>
      </w:r>
      <w:r>
        <w:rPr>
          <w:rFonts w:ascii="Arial" w:hAnsi="Arial" w:cs="Arial"/>
          <w:sz w:val="20"/>
          <w:szCs w:val="20"/>
          <w:lang w:val="es-CL"/>
        </w:rPr>
        <w:t xml:space="preserve"> </w:t>
      </w:r>
      <w:r w:rsidRPr="004B75D4">
        <w:rPr>
          <w:rFonts w:ascii="Arial" w:hAnsi="Arial" w:cs="Arial"/>
          <w:sz w:val="20"/>
          <w:szCs w:val="20"/>
          <w:lang w:val="es-CL"/>
        </w:rPr>
        <w:t>9600</w:t>
      </w:r>
      <w:r w:rsidR="009F23DC">
        <w:rPr>
          <w:rFonts w:ascii="Arial" w:hAnsi="Arial" w:cs="Arial"/>
          <w:sz w:val="20"/>
          <w:szCs w:val="20"/>
          <w:lang w:val="es-CL"/>
        </w:rPr>
        <w:t xml:space="preserve">. </w:t>
      </w:r>
    </w:p>
    <w:p w14:paraId="76A996EB" w14:textId="77777777"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Pr>
          <w:rFonts w:ascii="Arial" w:hAnsi="Arial" w:cs="Arial"/>
          <w:sz w:val="20"/>
          <w:szCs w:val="20"/>
          <w:lang w:val="es-CL"/>
        </w:rPr>
        <w:t xml:space="preserve"> </w:t>
      </w:r>
    </w:p>
    <w:p w14:paraId="76A996EC" w14:textId="77777777" w:rsidR="00115A1E" w:rsidRDefault="00115A1E" w:rsidP="00115A1E">
      <w:pPr>
        <w:pStyle w:val="Prrafodelista"/>
        <w:widowControl w:val="0"/>
        <w:autoSpaceDE w:val="0"/>
        <w:autoSpaceDN w:val="0"/>
        <w:adjustRightInd w:val="0"/>
        <w:ind w:left="720"/>
        <w:jc w:val="both"/>
        <w:rPr>
          <w:rFonts w:ascii="Arial" w:hAnsi="Arial" w:cs="Arial"/>
          <w:sz w:val="20"/>
          <w:szCs w:val="20"/>
          <w:lang w:val="es-CL"/>
        </w:rPr>
      </w:pPr>
      <w:r w:rsidRPr="001D38D4">
        <w:rPr>
          <w:rFonts w:ascii="Arial" w:hAnsi="Arial" w:cs="Arial"/>
          <w:sz w:val="20"/>
          <w:szCs w:val="20"/>
          <w:lang w:val="es-CL"/>
        </w:rPr>
        <w:t xml:space="preserve">Una vez iniciado el proceso de inscripción en REGIC, </w:t>
      </w:r>
      <w:r>
        <w:rPr>
          <w:rFonts w:ascii="Arial" w:hAnsi="Arial" w:cs="Arial"/>
          <w:sz w:val="20"/>
          <w:szCs w:val="20"/>
          <w:lang w:val="es-CL"/>
        </w:rPr>
        <w:t xml:space="preserve">la empresa </w:t>
      </w:r>
      <w:r w:rsidRPr="001D38D4">
        <w:rPr>
          <w:rFonts w:ascii="Arial" w:hAnsi="Arial" w:cs="Arial"/>
          <w:sz w:val="20"/>
          <w:szCs w:val="20"/>
          <w:lang w:val="es-CL"/>
        </w:rPr>
        <w:t>deberá</w:t>
      </w:r>
      <w:r>
        <w:rPr>
          <w:rFonts w:ascii="Arial" w:hAnsi="Arial" w:cs="Arial"/>
          <w:sz w:val="20"/>
          <w:szCs w:val="20"/>
          <w:lang w:val="es-CL"/>
        </w:rPr>
        <w:t xml:space="preserve"> solicitar en su correo de confirmación de participación en esta precalificación, </w:t>
      </w:r>
      <w:r w:rsidRPr="001D38D4">
        <w:rPr>
          <w:rFonts w:ascii="Arial" w:hAnsi="Arial" w:cs="Arial"/>
          <w:sz w:val="20"/>
          <w:szCs w:val="20"/>
          <w:lang w:val="es-CL"/>
        </w:rPr>
        <w:t>una inscripción provisoria por 30 días para la plataforma del Portal de Compras</w:t>
      </w:r>
      <w:r>
        <w:rPr>
          <w:rFonts w:ascii="Arial" w:hAnsi="Arial" w:cs="Arial"/>
          <w:sz w:val="20"/>
          <w:szCs w:val="20"/>
          <w:lang w:val="es-CL"/>
        </w:rPr>
        <w:t xml:space="preserve"> de </w:t>
      </w:r>
      <w:r w:rsidRPr="004B75D4">
        <w:rPr>
          <w:rFonts w:ascii="Arial" w:hAnsi="Arial" w:cs="Arial"/>
          <w:sz w:val="20"/>
          <w:szCs w:val="20"/>
          <w:lang w:val="es-CL"/>
        </w:rPr>
        <w:t>CODELCO</w:t>
      </w:r>
      <w:r>
        <w:rPr>
          <w:rFonts w:ascii="Arial" w:hAnsi="Arial" w:cs="Arial"/>
          <w:sz w:val="20"/>
          <w:szCs w:val="20"/>
          <w:lang w:val="es-CL"/>
        </w:rPr>
        <w:t>.</w:t>
      </w:r>
    </w:p>
    <w:p w14:paraId="76A996ED" w14:textId="77777777" w:rsidR="00115A1E" w:rsidRPr="001D38D4" w:rsidRDefault="00115A1E" w:rsidP="00115A1E">
      <w:pPr>
        <w:pStyle w:val="Prrafodelista"/>
        <w:widowControl w:val="0"/>
        <w:autoSpaceDE w:val="0"/>
        <w:autoSpaceDN w:val="0"/>
        <w:adjustRightInd w:val="0"/>
        <w:ind w:left="720"/>
        <w:jc w:val="both"/>
        <w:rPr>
          <w:rFonts w:ascii="Arial" w:hAnsi="Arial" w:cs="Arial"/>
          <w:sz w:val="20"/>
          <w:szCs w:val="20"/>
          <w:lang w:val="es-CL"/>
        </w:rPr>
      </w:pPr>
    </w:p>
    <w:p w14:paraId="76A996EE" w14:textId="77777777" w:rsidR="004B75D4" w:rsidRDefault="00115A1E" w:rsidP="001B35D4">
      <w:pPr>
        <w:pStyle w:val="Prrafodelista"/>
        <w:widowControl w:val="0"/>
        <w:numPr>
          <w:ilvl w:val="0"/>
          <w:numId w:val="18"/>
        </w:numPr>
        <w:autoSpaceDE w:val="0"/>
        <w:autoSpaceDN w:val="0"/>
        <w:adjustRightInd w:val="0"/>
        <w:jc w:val="both"/>
        <w:rPr>
          <w:rFonts w:ascii="Arial" w:hAnsi="Arial" w:cs="Arial"/>
          <w:sz w:val="20"/>
          <w:szCs w:val="20"/>
          <w:lang w:val="es-CL"/>
        </w:rPr>
      </w:pPr>
      <w:r>
        <w:rPr>
          <w:rFonts w:ascii="Arial" w:hAnsi="Arial" w:cs="Arial"/>
          <w:sz w:val="20"/>
          <w:szCs w:val="20"/>
          <w:lang w:val="es-CL"/>
        </w:rPr>
        <w:t>P</w:t>
      </w:r>
      <w:r w:rsidR="00C17B71" w:rsidRPr="004B75D4">
        <w:rPr>
          <w:rFonts w:ascii="Arial" w:hAnsi="Arial" w:cs="Arial"/>
          <w:sz w:val="20"/>
          <w:szCs w:val="20"/>
          <w:lang w:val="es-CL"/>
        </w:rPr>
        <w:t xml:space="preserve">ortal de Compras de </w:t>
      </w:r>
      <w:r w:rsidR="00F7109C" w:rsidRPr="004B75D4">
        <w:rPr>
          <w:rFonts w:ascii="Arial" w:hAnsi="Arial" w:cs="Arial"/>
          <w:sz w:val="20"/>
          <w:szCs w:val="20"/>
          <w:lang w:val="es-CL"/>
        </w:rPr>
        <w:t>CODELCO</w:t>
      </w:r>
      <w:r w:rsidR="00C17B71" w:rsidRPr="004B75D4">
        <w:rPr>
          <w:rFonts w:ascii="Arial" w:hAnsi="Arial" w:cs="Arial"/>
          <w:sz w:val="20"/>
          <w:szCs w:val="20"/>
          <w:lang w:val="es-CL"/>
        </w:rPr>
        <w:t>.</w:t>
      </w:r>
      <w:r w:rsidR="004B75D4" w:rsidRPr="004B75D4">
        <w:rPr>
          <w:rFonts w:ascii="Arial" w:hAnsi="Arial" w:cs="Arial"/>
          <w:sz w:val="20"/>
          <w:szCs w:val="20"/>
          <w:lang w:val="es-CL"/>
        </w:rPr>
        <w:t xml:space="preserve"> </w:t>
      </w:r>
    </w:p>
    <w:p w14:paraId="2ED66A52" w14:textId="632DB30C" w:rsidR="00BE7A63" w:rsidRDefault="00C17B71" w:rsidP="004B75D4">
      <w:pPr>
        <w:pStyle w:val="Prrafodelista"/>
        <w:widowControl w:val="0"/>
        <w:autoSpaceDE w:val="0"/>
        <w:autoSpaceDN w:val="0"/>
        <w:adjustRightInd w:val="0"/>
        <w:ind w:left="720"/>
        <w:jc w:val="both"/>
        <w:rPr>
          <w:rFonts w:ascii="Arial" w:hAnsi="Arial" w:cs="Arial"/>
          <w:sz w:val="20"/>
          <w:szCs w:val="20"/>
          <w:lang w:val="es-CL"/>
        </w:rPr>
      </w:pPr>
      <w:r w:rsidRPr="004B75D4">
        <w:rPr>
          <w:rFonts w:ascii="Arial" w:hAnsi="Arial" w:cs="Arial"/>
          <w:sz w:val="20"/>
          <w:szCs w:val="20"/>
          <w:lang w:val="es-CL"/>
        </w:rPr>
        <w:t xml:space="preserve">En caso de consultas o dudas </w:t>
      </w:r>
      <w:r w:rsidR="004B75D4" w:rsidRPr="004B75D4">
        <w:rPr>
          <w:rFonts w:ascii="Arial" w:hAnsi="Arial" w:cs="Arial"/>
          <w:sz w:val="20"/>
          <w:szCs w:val="20"/>
          <w:lang w:val="es-CL"/>
        </w:rPr>
        <w:t xml:space="preserve">sobre el acceso y uso del Portal de Compras, la empresa </w:t>
      </w:r>
      <w:r w:rsidRPr="004B75D4">
        <w:rPr>
          <w:rFonts w:ascii="Arial" w:hAnsi="Arial" w:cs="Arial"/>
          <w:sz w:val="20"/>
          <w:szCs w:val="20"/>
          <w:lang w:val="es-CL"/>
        </w:rPr>
        <w:t xml:space="preserve">deberá comunicarse </w:t>
      </w:r>
      <w:r w:rsidR="009F23DC">
        <w:rPr>
          <w:rFonts w:ascii="Arial" w:hAnsi="Arial" w:cs="Arial"/>
          <w:sz w:val="20"/>
          <w:szCs w:val="20"/>
          <w:lang w:val="es-CL"/>
        </w:rPr>
        <w:t xml:space="preserve">de lunes a viernes entre 8:30 y 19:00 </w:t>
      </w:r>
      <w:proofErr w:type="spellStart"/>
      <w:r w:rsidR="009F23DC">
        <w:rPr>
          <w:rFonts w:ascii="Arial" w:hAnsi="Arial" w:cs="Arial"/>
          <w:sz w:val="20"/>
          <w:szCs w:val="20"/>
          <w:lang w:val="es-CL"/>
        </w:rPr>
        <w:t>hrs</w:t>
      </w:r>
      <w:proofErr w:type="spellEnd"/>
      <w:r w:rsidR="009F23DC">
        <w:rPr>
          <w:rFonts w:ascii="Arial" w:hAnsi="Arial" w:cs="Arial"/>
          <w:sz w:val="20"/>
          <w:szCs w:val="20"/>
          <w:lang w:val="es-CL"/>
        </w:rPr>
        <w:t xml:space="preserve">, </w:t>
      </w:r>
      <w:r w:rsidR="004B75D4" w:rsidRPr="004B75D4">
        <w:rPr>
          <w:rFonts w:ascii="Arial" w:hAnsi="Arial" w:cs="Arial"/>
          <w:sz w:val="20"/>
          <w:szCs w:val="20"/>
          <w:lang w:val="es-CL"/>
        </w:rPr>
        <w:t xml:space="preserve">directamente </w:t>
      </w:r>
      <w:r w:rsidRPr="004B75D4">
        <w:rPr>
          <w:rFonts w:ascii="Arial" w:hAnsi="Arial" w:cs="Arial"/>
          <w:sz w:val="20"/>
          <w:szCs w:val="20"/>
          <w:lang w:val="es-CL"/>
        </w:rPr>
        <w:t>a</w:t>
      </w:r>
      <w:r w:rsidR="004B75D4" w:rsidRPr="004B75D4">
        <w:rPr>
          <w:rFonts w:ascii="Arial" w:hAnsi="Arial" w:cs="Arial"/>
          <w:sz w:val="20"/>
          <w:szCs w:val="20"/>
          <w:lang w:val="es-CL"/>
        </w:rPr>
        <w:t>:</w:t>
      </w:r>
      <w:r w:rsidRPr="004B75D4">
        <w:rPr>
          <w:rFonts w:ascii="Arial" w:hAnsi="Arial" w:cs="Arial"/>
          <w:sz w:val="20"/>
          <w:szCs w:val="20"/>
          <w:lang w:val="es-CL"/>
        </w:rPr>
        <w:t xml:space="preserve"> </w:t>
      </w:r>
      <w:r w:rsidR="004B75D4" w:rsidRPr="004B75D4">
        <w:rPr>
          <w:rFonts w:ascii="Arial" w:hAnsi="Arial" w:cs="Arial"/>
          <w:sz w:val="20"/>
          <w:szCs w:val="20"/>
          <w:lang w:val="es-CL"/>
        </w:rPr>
        <w:t xml:space="preserve"> </w:t>
      </w:r>
      <w:hyperlink r:id="rId16" w:history="1">
        <w:r w:rsidR="004B75D4" w:rsidRPr="004B75D4">
          <w:rPr>
            <w:rStyle w:val="Hipervnculo"/>
            <w:rFonts w:ascii="Arial" w:hAnsi="Arial" w:cs="Arial"/>
            <w:sz w:val="20"/>
            <w:szCs w:val="20"/>
            <w:lang w:val="es-CL"/>
          </w:rPr>
          <w:t>portalcompras@codelco.cl</w:t>
        </w:r>
      </w:hyperlink>
      <w:r w:rsidR="004B75D4" w:rsidRPr="004B75D4">
        <w:rPr>
          <w:rFonts w:ascii="Arial" w:hAnsi="Arial" w:cs="Arial"/>
          <w:sz w:val="20"/>
          <w:szCs w:val="20"/>
          <w:lang w:val="es-CL"/>
        </w:rPr>
        <w:t xml:space="preserve"> </w:t>
      </w:r>
      <w:r w:rsidRPr="004B75D4">
        <w:rPr>
          <w:rFonts w:ascii="Arial" w:hAnsi="Arial" w:cs="Arial"/>
          <w:sz w:val="20"/>
          <w:szCs w:val="20"/>
          <w:lang w:val="es-CL"/>
        </w:rPr>
        <w:t>o al teléfono (+56</w:t>
      </w:r>
      <w:r w:rsidR="004B75D4" w:rsidRPr="004B75D4">
        <w:rPr>
          <w:rFonts w:ascii="Arial" w:hAnsi="Arial" w:cs="Arial"/>
          <w:sz w:val="20"/>
          <w:szCs w:val="20"/>
          <w:lang w:val="es-CL"/>
        </w:rPr>
        <w:t>2</w:t>
      </w:r>
      <w:r w:rsidRPr="004B75D4">
        <w:rPr>
          <w:rFonts w:ascii="Arial" w:hAnsi="Arial" w:cs="Arial"/>
          <w:sz w:val="20"/>
          <w:szCs w:val="20"/>
          <w:lang w:val="es-CL"/>
        </w:rPr>
        <w:t>) 2818</w:t>
      </w:r>
      <w:r w:rsidR="004B75D4" w:rsidRPr="004B75D4">
        <w:rPr>
          <w:rFonts w:ascii="Arial" w:hAnsi="Arial" w:cs="Arial"/>
          <w:sz w:val="20"/>
          <w:szCs w:val="20"/>
          <w:lang w:val="es-CL"/>
        </w:rPr>
        <w:t xml:space="preserve"> </w:t>
      </w:r>
      <w:r w:rsidRPr="004B75D4">
        <w:rPr>
          <w:rFonts w:ascii="Arial" w:hAnsi="Arial" w:cs="Arial"/>
          <w:sz w:val="20"/>
          <w:szCs w:val="20"/>
          <w:lang w:val="es-CL"/>
        </w:rPr>
        <w:t>5765</w:t>
      </w:r>
      <w:r w:rsidR="009F23DC">
        <w:rPr>
          <w:rFonts w:ascii="Arial" w:hAnsi="Arial" w:cs="Arial"/>
          <w:sz w:val="20"/>
          <w:szCs w:val="20"/>
          <w:lang w:val="es-CL"/>
        </w:rPr>
        <w:t>.</w:t>
      </w:r>
    </w:p>
    <w:p w14:paraId="5BD8FEB3" w14:textId="77777777" w:rsidR="00716BBF" w:rsidRDefault="00716BBF" w:rsidP="004B75D4">
      <w:pPr>
        <w:pStyle w:val="Prrafodelista"/>
        <w:widowControl w:val="0"/>
        <w:autoSpaceDE w:val="0"/>
        <w:autoSpaceDN w:val="0"/>
        <w:adjustRightInd w:val="0"/>
        <w:ind w:left="720"/>
        <w:jc w:val="both"/>
        <w:rPr>
          <w:rFonts w:ascii="Arial" w:hAnsi="Arial" w:cs="Arial"/>
          <w:sz w:val="20"/>
          <w:szCs w:val="20"/>
          <w:lang w:val="es-CL"/>
        </w:rPr>
      </w:pPr>
    </w:p>
    <w:p w14:paraId="2EAFF0C5" w14:textId="77777777" w:rsidR="00716BBF" w:rsidRDefault="00716BBF" w:rsidP="004B75D4">
      <w:pPr>
        <w:pStyle w:val="Prrafodelista"/>
        <w:widowControl w:val="0"/>
        <w:autoSpaceDE w:val="0"/>
        <w:autoSpaceDN w:val="0"/>
        <w:adjustRightInd w:val="0"/>
        <w:ind w:left="720"/>
        <w:jc w:val="both"/>
        <w:rPr>
          <w:rFonts w:ascii="Arial" w:hAnsi="Arial" w:cs="Arial"/>
          <w:sz w:val="20"/>
          <w:szCs w:val="20"/>
          <w:lang w:val="es-CL"/>
        </w:rPr>
      </w:pPr>
    </w:p>
    <w:p w14:paraId="2EB483F1" w14:textId="77777777" w:rsidR="00716BBF" w:rsidRDefault="00716BBF" w:rsidP="004B75D4">
      <w:pPr>
        <w:pStyle w:val="Prrafodelista"/>
        <w:widowControl w:val="0"/>
        <w:autoSpaceDE w:val="0"/>
        <w:autoSpaceDN w:val="0"/>
        <w:adjustRightInd w:val="0"/>
        <w:ind w:left="720"/>
        <w:jc w:val="both"/>
        <w:rPr>
          <w:rFonts w:ascii="Arial" w:hAnsi="Arial" w:cs="Arial"/>
          <w:sz w:val="20"/>
          <w:szCs w:val="20"/>
          <w:lang w:val="es-CL"/>
        </w:rPr>
      </w:pPr>
    </w:p>
    <w:p w14:paraId="76A996F1" w14:textId="77777777" w:rsidR="00597224" w:rsidRPr="00597224" w:rsidRDefault="00597224" w:rsidP="00716BBF">
      <w:pPr>
        <w:pStyle w:val="Ttulo1"/>
        <w:keepNext w:val="0"/>
        <w:widowControl w:val="0"/>
        <w:tabs>
          <w:tab w:val="clear" w:pos="360"/>
        </w:tabs>
        <w:suppressAutoHyphens w:val="0"/>
        <w:ind w:left="0" w:firstLine="0"/>
        <w:jc w:val="both"/>
        <w:rPr>
          <w:rFonts w:cs="Arial"/>
          <w:sz w:val="20"/>
          <w:u w:val="none"/>
        </w:rPr>
      </w:pPr>
      <w:bookmarkStart w:id="13" w:name="_Toc493634113"/>
      <w:r w:rsidRPr="00597224">
        <w:rPr>
          <w:rFonts w:cs="Arial"/>
          <w:sz w:val="20"/>
          <w:u w:val="none"/>
        </w:rPr>
        <w:lastRenderedPageBreak/>
        <w:t>CONFIRMACIÓN DE INTENCIÓN DE PARTICIPAR</w:t>
      </w:r>
      <w:bookmarkEnd w:id="13"/>
    </w:p>
    <w:p w14:paraId="76A996F2" w14:textId="77777777" w:rsidR="00597224" w:rsidRPr="001D38D4" w:rsidRDefault="00597224" w:rsidP="00597224">
      <w:pPr>
        <w:widowControl w:val="0"/>
        <w:autoSpaceDE w:val="0"/>
        <w:autoSpaceDN w:val="0"/>
        <w:adjustRightInd w:val="0"/>
        <w:jc w:val="both"/>
        <w:rPr>
          <w:rFonts w:ascii="Arial" w:hAnsi="Arial" w:cs="Arial"/>
          <w:sz w:val="20"/>
          <w:szCs w:val="20"/>
          <w:lang w:val="es-ES_tradnl"/>
        </w:rPr>
      </w:pPr>
    </w:p>
    <w:p w14:paraId="76A996F3" w14:textId="77777777" w:rsidR="00344699" w:rsidRDefault="00EA36B4" w:rsidP="006B2A5C">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c</w:t>
      </w:r>
      <w:r w:rsidR="006B2A5C">
        <w:rPr>
          <w:rFonts w:ascii="Arial" w:hAnsi="Arial" w:cs="Arial"/>
          <w:sz w:val="20"/>
          <w:szCs w:val="20"/>
          <w:lang w:val="es-CL"/>
        </w:rPr>
        <w:t xml:space="preserve">onfirmar su participación </w:t>
      </w:r>
      <w:r>
        <w:rPr>
          <w:rFonts w:ascii="Arial" w:hAnsi="Arial" w:cs="Arial"/>
          <w:sz w:val="20"/>
          <w:szCs w:val="20"/>
          <w:lang w:val="es-CL"/>
        </w:rPr>
        <w:t xml:space="preserve">la empresa deberá enviar un correo a: </w:t>
      </w:r>
      <w:hyperlink r:id="rId17" w:history="1">
        <w:r w:rsidR="00BF3699" w:rsidRPr="00EC56DB">
          <w:rPr>
            <w:rStyle w:val="Hipervnculo"/>
            <w:rFonts w:ascii="Arial" w:hAnsi="Arial" w:cs="Arial"/>
            <w:sz w:val="20"/>
            <w:szCs w:val="20"/>
            <w:lang w:val="es-CL"/>
          </w:rPr>
          <w:t>precalificacion.ptras@codelco.cl</w:t>
        </w:r>
      </w:hyperlink>
      <w:r>
        <w:rPr>
          <w:rFonts w:ascii="Arial" w:hAnsi="Arial" w:cs="Arial"/>
          <w:sz w:val="20"/>
          <w:szCs w:val="20"/>
          <w:lang w:val="es-CL"/>
        </w:rPr>
        <w:t>, adjuntando</w:t>
      </w:r>
      <w:r w:rsidR="00344699">
        <w:rPr>
          <w:rFonts w:ascii="Arial" w:hAnsi="Arial" w:cs="Arial"/>
          <w:sz w:val="20"/>
          <w:szCs w:val="20"/>
          <w:lang w:val="es-CL"/>
        </w:rPr>
        <w:t>:</w:t>
      </w:r>
    </w:p>
    <w:p w14:paraId="76A996F4" w14:textId="77777777" w:rsidR="006B2A5C" w:rsidRPr="00344699" w:rsidRDefault="00344699" w:rsidP="001B35D4">
      <w:pPr>
        <w:pStyle w:val="Prrafodelista"/>
        <w:numPr>
          <w:ilvl w:val="0"/>
          <w:numId w:val="16"/>
        </w:numPr>
        <w:rPr>
          <w:rFonts w:ascii="Arial" w:hAnsi="Arial" w:cs="Arial"/>
          <w:bCs/>
          <w:sz w:val="20"/>
          <w:szCs w:val="20"/>
        </w:rPr>
      </w:pPr>
      <w:r w:rsidRPr="00344699">
        <w:rPr>
          <w:rFonts w:ascii="Arial" w:hAnsi="Arial" w:cs="Arial"/>
          <w:bCs/>
          <w:sz w:val="20"/>
          <w:szCs w:val="20"/>
        </w:rPr>
        <w:t>C</w:t>
      </w:r>
      <w:r w:rsidRPr="00064E0F">
        <w:rPr>
          <w:rFonts w:ascii="Arial" w:hAnsi="Arial" w:cs="Arial"/>
          <w:bCs/>
          <w:sz w:val="20"/>
          <w:szCs w:val="20"/>
        </w:rPr>
        <w:t xml:space="preserve">opia del presente Resumen de </w:t>
      </w:r>
      <w:r>
        <w:rPr>
          <w:rFonts w:ascii="Arial" w:hAnsi="Arial" w:cs="Arial"/>
          <w:bCs/>
          <w:sz w:val="20"/>
          <w:szCs w:val="20"/>
        </w:rPr>
        <w:t>proce</w:t>
      </w:r>
      <w:r w:rsidRPr="00064E0F">
        <w:rPr>
          <w:rFonts w:ascii="Arial" w:hAnsi="Arial" w:cs="Arial"/>
          <w:bCs/>
          <w:sz w:val="20"/>
          <w:szCs w:val="20"/>
        </w:rPr>
        <w:t xml:space="preserve">so </w:t>
      </w:r>
      <w:r>
        <w:rPr>
          <w:rFonts w:ascii="Arial" w:hAnsi="Arial" w:cs="Arial"/>
          <w:bCs/>
          <w:sz w:val="20"/>
          <w:szCs w:val="20"/>
        </w:rPr>
        <w:t>de P</w:t>
      </w:r>
      <w:r w:rsidRPr="00064E0F">
        <w:rPr>
          <w:rFonts w:ascii="Arial" w:hAnsi="Arial" w:cs="Arial"/>
          <w:bCs/>
          <w:sz w:val="20"/>
          <w:szCs w:val="20"/>
        </w:rPr>
        <w:t>recalificación, firmado por su Representante Legal, en señal de aceptación de los términos y condiciones expuestos en este documento</w:t>
      </w:r>
      <w:r>
        <w:rPr>
          <w:rFonts w:ascii="Arial" w:hAnsi="Arial" w:cs="Arial"/>
          <w:bCs/>
          <w:sz w:val="20"/>
          <w:szCs w:val="20"/>
        </w:rPr>
        <w:t>.</w:t>
      </w:r>
    </w:p>
    <w:p w14:paraId="76A996F5" w14:textId="77777777" w:rsidR="006B2A5C" w:rsidRDefault="006B2A5C" w:rsidP="001B7EF7">
      <w:pPr>
        <w:jc w:val="both"/>
        <w:rPr>
          <w:rFonts w:ascii="Arial" w:hAnsi="Arial" w:cs="Arial"/>
          <w:sz w:val="20"/>
          <w:szCs w:val="20"/>
          <w:lang w:val="es-CL"/>
        </w:rPr>
      </w:pPr>
    </w:p>
    <w:p w14:paraId="76A996F6" w14:textId="77777777" w:rsidR="00344699" w:rsidRDefault="00344699" w:rsidP="001B35D4">
      <w:pPr>
        <w:pStyle w:val="Prrafodelista"/>
        <w:numPr>
          <w:ilvl w:val="0"/>
          <w:numId w:val="16"/>
        </w:numPr>
        <w:rPr>
          <w:rFonts w:ascii="Arial" w:hAnsi="Arial" w:cs="Arial"/>
          <w:bCs/>
          <w:sz w:val="20"/>
          <w:szCs w:val="20"/>
        </w:rPr>
      </w:pPr>
      <w:r>
        <w:rPr>
          <w:rFonts w:ascii="Arial" w:hAnsi="Arial" w:cs="Arial"/>
          <w:bCs/>
          <w:sz w:val="20"/>
          <w:szCs w:val="20"/>
        </w:rPr>
        <w:t>E</w:t>
      </w:r>
      <w:r w:rsidRPr="007E1615">
        <w:rPr>
          <w:rFonts w:ascii="Arial" w:hAnsi="Arial" w:cs="Arial"/>
          <w:bCs/>
          <w:sz w:val="20"/>
          <w:szCs w:val="20"/>
        </w:rPr>
        <w:t>l siguiente cuadro informativo</w:t>
      </w:r>
      <w:r w:rsidR="006A64D8">
        <w:rPr>
          <w:rFonts w:ascii="Arial" w:hAnsi="Arial" w:cs="Arial"/>
          <w:bCs/>
          <w:sz w:val="20"/>
          <w:szCs w:val="20"/>
        </w:rPr>
        <w:t xml:space="preserve"> completo</w:t>
      </w:r>
      <w:r w:rsidRPr="007E1615">
        <w:rPr>
          <w:rFonts w:ascii="Arial" w:hAnsi="Arial" w:cs="Arial"/>
          <w:bCs/>
          <w:sz w:val="20"/>
          <w:szCs w:val="20"/>
        </w:rPr>
        <w:t>:</w:t>
      </w:r>
    </w:p>
    <w:p w14:paraId="7261E910" w14:textId="77777777" w:rsidR="00041467" w:rsidRDefault="00041467" w:rsidP="00041467">
      <w:pPr>
        <w:rPr>
          <w:rFonts w:ascii="Arial" w:hAnsi="Arial" w:cs="Arial"/>
          <w:bCs/>
          <w:sz w:val="20"/>
          <w:szCs w:val="20"/>
        </w:rPr>
      </w:pPr>
    </w:p>
    <w:p w14:paraId="77E664F0" w14:textId="77777777" w:rsidR="00041467" w:rsidRPr="00041467" w:rsidRDefault="00041467" w:rsidP="00041467">
      <w:pPr>
        <w:rPr>
          <w:rFonts w:ascii="Arial" w:hAnsi="Arial" w:cs="Arial"/>
          <w:bCs/>
          <w:sz w:val="20"/>
          <w:szCs w:val="20"/>
        </w:rPr>
      </w:pPr>
    </w:p>
    <w:p w14:paraId="76A996F7" w14:textId="77777777" w:rsidR="00344699" w:rsidRPr="001D38D4" w:rsidRDefault="00344699" w:rsidP="00344699">
      <w:pPr>
        <w:widowControl w:val="0"/>
        <w:autoSpaceDE w:val="0"/>
        <w:autoSpaceDN w:val="0"/>
        <w:adjustRightInd w:val="0"/>
        <w:jc w:val="both"/>
        <w:rPr>
          <w:rFonts w:ascii="Arial" w:hAnsi="Arial" w:cs="Arial"/>
          <w:sz w:val="20"/>
          <w:szCs w:val="20"/>
        </w:rPr>
      </w:pPr>
    </w:p>
    <w:tbl>
      <w:tblPr>
        <w:tblStyle w:val="Tablaconcuadrcula"/>
        <w:tblW w:w="6804" w:type="dxa"/>
        <w:jc w:val="center"/>
        <w:tblLook w:val="04A0" w:firstRow="1" w:lastRow="0" w:firstColumn="1" w:lastColumn="0" w:noHBand="0" w:noVBand="1"/>
      </w:tblPr>
      <w:tblGrid>
        <w:gridCol w:w="1985"/>
        <w:gridCol w:w="4819"/>
      </w:tblGrid>
      <w:tr w:rsidR="00344699" w:rsidRPr="001D38D4" w14:paraId="76A996FA" w14:textId="77777777" w:rsidTr="0078411F">
        <w:trPr>
          <w:trHeight w:val="253"/>
          <w:jc w:val="center"/>
        </w:trPr>
        <w:tc>
          <w:tcPr>
            <w:tcW w:w="1985" w:type="dxa"/>
            <w:vAlign w:val="center"/>
          </w:tcPr>
          <w:p w14:paraId="76A996F8"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Rut</w:t>
            </w:r>
            <w:r>
              <w:rPr>
                <w:rFonts w:ascii="Arial" w:hAnsi="Arial" w:cs="Arial"/>
                <w:b/>
                <w:bCs/>
                <w:sz w:val="20"/>
                <w:szCs w:val="20"/>
                <w:lang w:val="es-CL"/>
              </w:rPr>
              <w:t xml:space="preserve"> empresa</w:t>
            </w:r>
          </w:p>
        </w:tc>
        <w:tc>
          <w:tcPr>
            <w:tcW w:w="4819" w:type="dxa"/>
          </w:tcPr>
          <w:p w14:paraId="76A996F9"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6FD" w14:textId="77777777" w:rsidTr="0078411F">
        <w:trPr>
          <w:trHeight w:val="253"/>
          <w:jc w:val="center"/>
        </w:trPr>
        <w:tc>
          <w:tcPr>
            <w:tcW w:w="1985" w:type="dxa"/>
            <w:vAlign w:val="center"/>
          </w:tcPr>
          <w:p w14:paraId="76A996FB"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 xml:space="preserve">Razón </w:t>
            </w:r>
            <w:r>
              <w:rPr>
                <w:rFonts w:ascii="Arial" w:hAnsi="Arial" w:cs="Arial"/>
                <w:b/>
                <w:bCs/>
                <w:sz w:val="20"/>
                <w:szCs w:val="20"/>
                <w:lang w:val="es-CL"/>
              </w:rPr>
              <w:t>s</w:t>
            </w:r>
            <w:r w:rsidRPr="001D38D4">
              <w:rPr>
                <w:rFonts w:ascii="Arial" w:hAnsi="Arial" w:cs="Arial"/>
                <w:b/>
                <w:bCs/>
                <w:sz w:val="20"/>
                <w:szCs w:val="20"/>
                <w:lang w:val="es-CL"/>
              </w:rPr>
              <w:t>ocial</w:t>
            </w:r>
          </w:p>
        </w:tc>
        <w:tc>
          <w:tcPr>
            <w:tcW w:w="4819" w:type="dxa"/>
          </w:tcPr>
          <w:p w14:paraId="76A996FC"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00" w14:textId="77777777" w:rsidTr="0078411F">
        <w:trPr>
          <w:trHeight w:val="253"/>
          <w:jc w:val="center"/>
        </w:trPr>
        <w:tc>
          <w:tcPr>
            <w:tcW w:w="1985" w:type="dxa"/>
            <w:vAlign w:val="center"/>
          </w:tcPr>
          <w:p w14:paraId="76A996FE"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Dirección</w:t>
            </w:r>
          </w:p>
        </w:tc>
        <w:tc>
          <w:tcPr>
            <w:tcW w:w="4819" w:type="dxa"/>
          </w:tcPr>
          <w:p w14:paraId="76A996FF"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03" w14:textId="77777777" w:rsidTr="0078411F">
        <w:trPr>
          <w:trHeight w:val="253"/>
          <w:jc w:val="center"/>
        </w:trPr>
        <w:tc>
          <w:tcPr>
            <w:tcW w:w="1985" w:type="dxa"/>
            <w:vAlign w:val="center"/>
          </w:tcPr>
          <w:p w14:paraId="76A99701"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Comuna</w:t>
            </w:r>
          </w:p>
        </w:tc>
        <w:tc>
          <w:tcPr>
            <w:tcW w:w="4819" w:type="dxa"/>
          </w:tcPr>
          <w:p w14:paraId="76A99702"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06" w14:textId="77777777" w:rsidTr="0078411F">
        <w:trPr>
          <w:trHeight w:val="253"/>
          <w:jc w:val="center"/>
        </w:trPr>
        <w:tc>
          <w:tcPr>
            <w:tcW w:w="1985" w:type="dxa"/>
            <w:vAlign w:val="center"/>
          </w:tcPr>
          <w:p w14:paraId="76A99704"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Ciudad</w:t>
            </w:r>
          </w:p>
        </w:tc>
        <w:tc>
          <w:tcPr>
            <w:tcW w:w="4819" w:type="dxa"/>
          </w:tcPr>
          <w:p w14:paraId="76A99705"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09" w14:textId="77777777" w:rsidTr="0078411F">
        <w:trPr>
          <w:trHeight w:val="253"/>
          <w:jc w:val="center"/>
        </w:trPr>
        <w:tc>
          <w:tcPr>
            <w:tcW w:w="1985" w:type="dxa"/>
            <w:vAlign w:val="center"/>
          </w:tcPr>
          <w:p w14:paraId="76A99707"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País</w:t>
            </w:r>
          </w:p>
        </w:tc>
        <w:tc>
          <w:tcPr>
            <w:tcW w:w="4819" w:type="dxa"/>
          </w:tcPr>
          <w:p w14:paraId="76A99708"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0C" w14:textId="77777777" w:rsidTr="0078411F">
        <w:trPr>
          <w:trHeight w:val="253"/>
          <w:jc w:val="center"/>
        </w:trPr>
        <w:tc>
          <w:tcPr>
            <w:tcW w:w="1985" w:type="dxa"/>
            <w:vAlign w:val="center"/>
          </w:tcPr>
          <w:p w14:paraId="76A9970A"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Fono</w:t>
            </w:r>
          </w:p>
        </w:tc>
        <w:tc>
          <w:tcPr>
            <w:tcW w:w="4819" w:type="dxa"/>
          </w:tcPr>
          <w:p w14:paraId="76A9970B"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0F" w14:textId="77777777" w:rsidTr="0078411F">
        <w:trPr>
          <w:trHeight w:val="253"/>
          <w:jc w:val="center"/>
        </w:trPr>
        <w:tc>
          <w:tcPr>
            <w:tcW w:w="1985" w:type="dxa"/>
            <w:vAlign w:val="center"/>
          </w:tcPr>
          <w:p w14:paraId="76A9970D" w14:textId="77777777" w:rsidR="00344699" w:rsidRPr="001D38D4" w:rsidRDefault="00344699" w:rsidP="0078411F">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Nombre contacto</w:t>
            </w:r>
          </w:p>
        </w:tc>
        <w:tc>
          <w:tcPr>
            <w:tcW w:w="4819" w:type="dxa"/>
          </w:tcPr>
          <w:p w14:paraId="76A9970E"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12" w14:textId="77777777" w:rsidTr="0078411F">
        <w:trPr>
          <w:trHeight w:val="253"/>
          <w:jc w:val="center"/>
        </w:trPr>
        <w:tc>
          <w:tcPr>
            <w:tcW w:w="1985" w:type="dxa"/>
            <w:vAlign w:val="center"/>
          </w:tcPr>
          <w:p w14:paraId="76A99710" w14:textId="77777777" w:rsidR="00344699" w:rsidRPr="001D38D4" w:rsidRDefault="00344699" w:rsidP="0078411F">
            <w:pPr>
              <w:widowControl w:val="0"/>
              <w:autoSpaceDE w:val="0"/>
              <w:autoSpaceDN w:val="0"/>
              <w:adjustRightInd w:val="0"/>
              <w:rPr>
                <w:rFonts w:ascii="Arial" w:hAnsi="Arial" w:cs="Arial"/>
                <w:sz w:val="20"/>
                <w:szCs w:val="20"/>
                <w:lang w:val="es-CL"/>
              </w:rPr>
            </w:pPr>
            <w:r>
              <w:rPr>
                <w:rFonts w:ascii="Arial" w:hAnsi="Arial" w:cs="Arial"/>
                <w:b/>
                <w:bCs/>
                <w:sz w:val="20"/>
                <w:szCs w:val="20"/>
                <w:lang w:val="es-CL"/>
              </w:rPr>
              <w:t>Cargo contacto</w:t>
            </w:r>
          </w:p>
        </w:tc>
        <w:tc>
          <w:tcPr>
            <w:tcW w:w="4819" w:type="dxa"/>
          </w:tcPr>
          <w:p w14:paraId="76A99711"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15" w14:textId="77777777" w:rsidTr="0078411F">
        <w:trPr>
          <w:trHeight w:val="253"/>
          <w:jc w:val="center"/>
        </w:trPr>
        <w:tc>
          <w:tcPr>
            <w:tcW w:w="1985" w:type="dxa"/>
            <w:vAlign w:val="center"/>
          </w:tcPr>
          <w:p w14:paraId="76A99713"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sidRPr="001D38D4">
              <w:rPr>
                <w:rFonts w:ascii="Arial" w:hAnsi="Arial" w:cs="Arial"/>
                <w:b/>
                <w:bCs/>
                <w:sz w:val="20"/>
                <w:szCs w:val="20"/>
                <w:lang w:val="es-CL"/>
              </w:rPr>
              <w:t>Email</w:t>
            </w:r>
            <w:r>
              <w:rPr>
                <w:rFonts w:ascii="Arial" w:hAnsi="Arial" w:cs="Arial"/>
                <w:b/>
                <w:bCs/>
                <w:sz w:val="20"/>
                <w:szCs w:val="20"/>
                <w:lang w:val="es-CL"/>
              </w:rPr>
              <w:t xml:space="preserve"> c</w:t>
            </w:r>
            <w:r w:rsidRPr="001D38D4">
              <w:rPr>
                <w:rFonts w:ascii="Arial" w:hAnsi="Arial" w:cs="Arial"/>
                <w:b/>
                <w:bCs/>
                <w:sz w:val="20"/>
                <w:szCs w:val="20"/>
                <w:lang w:val="es-CL"/>
              </w:rPr>
              <w:t>ontacto</w:t>
            </w:r>
          </w:p>
        </w:tc>
        <w:tc>
          <w:tcPr>
            <w:tcW w:w="4819" w:type="dxa"/>
          </w:tcPr>
          <w:p w14:paraId="76A99714"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r w:rsidR="00344699" w:rsidRPr="001D38D4" w14:paraId="76A99718" w14:textId="77777777" w:rsidTr="0078411F">
        <w:trPr>
          <w:trHeight w:val="253"/>
          <w:jc w:val="center"/>
        </w:trPr>
        <w:tc>
          <w:tcPr>
            <w:tcW w:w="1985" w:type="dxa"/>
            <w:vAlign w:val="center"/>
          </w:tcPr>
          <w:p w14:paraId="76A99716" w14:textId="77777777" w:rsidR="00344699" w:rsidRPr="001D38D4" w:rsidRDefault="00344699" w:rsidP="0078411F">
            <w:pPr>
              <w:widowControl w:val="0"/>
              <w:autoSpaceDE w:val="0"/>
              <w:autoSpaceDN w:val="0"/>
              <w:adjustRightInd w:val="0"/>
              <w:rPr>
                <w:rFonts w:ascii="Arial" w:hAnsi="Arial" w:cs="Arial"/>
                <w:b/>
                <w:bCs/>
                <w:sz w:val="20"/>
                <w:szCs w:val="20"/>
                <w:lang w:val="es-CL"/>
              </w:rPr>
            </w:pPr>
            <w:r>
              <w:rPr>
                <w:rFonts w:ascii="Arial" w:hAnsi="Arial" w:cs="Arial"/>
                <w:b/>
                <w:bCs/>
                <w:sz w:val="20"/>
                <w:szCs w:val="20"/>
                <w:lang w:val="es-CL"/>
              </w:rPr>
              <w:t>Fono contacto</w:t>
            </w:r>
          </w:p>
        </w:tc>
        <w:tc>
          <w:tcPr>
            <w:tcW w:w="4819" w:type="dxa"/>
          </w:tcPr>
          <w:p w14:paraId="76A99717" w14:textId="77777777" w:rsidR="00344699" w:rsidRPr="001D38D4" w:rsidRDefault="00344699" w:rsidP="0078411F">
            <w:pPr>
              <w:widowControl w:val="0"/>
              <w:autoSpaceDE w:val="0"/>
              <w:autoSpaceDN w:val="0"/>
              <w:adjustRightInd w:val="0"/>
              <w:ind w:left="567"/>
              <w:jc w:val="both"/>
              <w:rPr>
                <w:rFonts w:ascii="Arial" w:hAnsi="Arial" w:cs="Arial"/>
                <w:sz w:val="20"/>
                <w:szCs w:val="20"/>
                <w:lang w:val="es-CL"/>
              </w:rPr>
            </w:pPr>
          </w:p>
        </w:tc>
      </w:tr>
    </w:tbl>
    <w:p w14:paraId="76A99719" w14:textId="77777777" w:rsidR="006A64D8" w:rsidRDefault="006A64D8" w:rsidP="001B7EF7">
      <w:pPr>
        <w:jc w:val="both"/>
        <w:rPr>
          <w:rFonts w:ascii="Arial" w:hAnsi="Arial" w:cs="Arial"/>
          <w:sz w:val="20"/>
          <w:szCs w:val="20"/>
          <w:lang w:val="es-CL"/>
        </w:rPr>
      </w:pPr>
    </w:p>
    <w:p w14:paraId="76A9971A" w14:textId="77777777" w:rsidR="006A64D8" w:rsidRDefault="006A64D8">
      <w:pPr>
        <w:rPr>
          <w:rFonts w:ascii="Arial" w:hAnsi="Arial" w:cs="Arial"/>
          <w:sz w:val="20"/>
          <w:szCs w:val="20"/>
          <w:lang w:val="es-CL"/>
        </w:rPr>
      </w:pPr>
      <w:r>
        <w:rPr>
          <w:rFonts w:ascii="Arial" w:hAnsi="Arial" w:cs="Arial"/>
          <w:sz w:val="20"/>
          <w:szCs w:val="20"/>
          <w:lang w:val="es-CL"/>
        </w:rPr>
        <w:br w:type="page"/>
      </w:r>
    </w:p>
    <w:p w14:paraId="76A9971B" w14:textId="77777777" w:rsidR="00344699" w:rsidRPr="006A64D8" w:rsidRDefault="006A64D8" w:rsidP="006A64D8">
      <w:pPr>
        <w:jc w:val="center"/>
        <w:rPr>
          <w:rFonts w:ascii="Arial" w:hAnsi="Arial" w:cs="Arial"/>
          <w:b/>
          <w:sz w:val="20"/>
          <w:szCs w:val="20"/>
          <w:lang w:val="es-CL"/>
        </w:rPr>
      </w:pPr>
      <w:r w:rsidRPr="006A64D8">
        <w:rPr>
          <w:rFonts w:ascii="Arial" w:hAnsi="Arial" w:cs="Arial"/>
          <w:b/>
          <w:sz w:val="20"/>
          <w:szCs w:val="20"/>
          <w:lang w:val="es-CL"/>
        </w:rPr>
        <w:lastRenderedPageBreak/>
        <w:t>INTENCIÓN DE PARTICIPACIÓN</w:t>
      </w:r>
    </w:p>
    <w:p w14:paraId="76A9971C" w14:textId="77777777" w:rsidR="006A64D8" w:rsidRDefault="006A64D8" w:rsidP="001B7EF7">
      <w:pPr>
        <w:jc w:val="both"/>
        <w:rPr>
          <w:rFonts w:ascii="Arial" w:hAnsi="Arial" w:cs="Arial"/>
          <w:sz w:val="20"/>
          <w:szCs w:val="20"/>
          <w:lang w:val="es-CL"/>
        </w:rPr>
      </w:pPr>
    </w:p>
    <w:p w14:paraId="76A9971D" w14:textId="77777777" w:rsidR="00344699" w:rsidRDefault="00344699" w:rsidP="001B7EF7">
      <w:pPr>
        <w:jc w:val="both"/>
        <w:rPr>
          <w:rFonts w:ascii="Arial" w:hAnsi="Arial" w:cs="Arial"/>
          <w:sz w:val="20"/>
          <w:szCs w:val="20"/>
          <w:lang w:val="es-CL"/>
        </w:rPr>
      </w:pPr>
    </w:p>
    <w:p w14:paraId="76A9971E" w14:textId="77777777" w:rsidR="006A64D8" w:rsidRDefault="006A64D8" w:rsidP="001B7EF7">
      <w:pPr>
        <w:jc w:val="both"/>
        <w:rPr>
          <w:rFonts w:ascii="Arial" w:hAnsi="Arial" w:cs="Arial"/>
          <w:sz w:val="20"/>
          <w:szCs w:val="20"/>
          <w:lang w:val="es-CL"/>
        </w:rPr>
      </w:pPr>
      <w:r>
        <w:rPr>
          <w:rFonts w:ascii="Arial" w:hAnsi="Arial" w:cs="Arial"/>
          <w:sz w:val="20"/>
          <w:szCs w:val="20"/>
          <w:lang w:val="es-CL"/>
        </w:rPr>
        <w:t xml:space="preserve">Santiago, </w:t>
      </w:r>
      <w:proofErr w:type="spellStart"/>
      <w:r w:rsidR="000C022D" w:rsidRPr="000C022D">
        <w:rPr>
          <w:rFonts w:ascii="Arial" w:hAnsi="Arial" w:cs="Arial"/>
          <w:sz w:val="20"/>
          <w:szCs w:val="20"/>
          <w:highlight w:val="yellow"/>
          <w:lang w:val="es-CL"/>
        </w:rPr>
        <w:t>dd</w:t>
      </w:r>
      <w:proofErr w:type="spellEnd"/>
      <w:r w:rsidR="000C022D">
        <w:rPr>
          <w:rFonts w:ascii="Arial" w:hAnsi="Arial" w:cs="Arial"/>
          <w:sz w:val="20"/>
          <w:szCs w:val="20"/>
          <w:lang w:val="es-CL"/>
        </w:rPr>
        <w:t xml:space="preserve"> de </w:t>
      </w:r>
      <w:r w:rsidR="000C022D" w:rsidRPr="000C022D">
        <w:rPr>
          <w:rFonts w:ascii="Arial" w:hAnsi="Arial" w:cs="Arial"/>
          <w:sz w:val="20"/>
          <w:szCs w:val="20"/>
          <w:highlight w:val="yellow"/>
          <w:lang w:val="es-CL"/>
        </w:rPr>
        <w:t>mmm</w:t>
      </w:r>
      <w:r w:rsidR="000C022D">
        <w:rPr>
          <w:rFonts w:ascii="Arial" w:hAnsi="Arial" w:cs="Arial"/>
          <w:sz w:val="20"/>
          <w:szCs w:val="20"/>
          <w:lang w:val="es-CL"/>
        </w:rPr>
        <w:t>, 201</w:t>
      </w:r>
      <w:r w:rsidR="000C022D" w:rsidRPr="000C022D">
        <w:rPr>
          <w:rFonts w:ascii="Arial" w:hAnsi="Arial" w:cs="Arial"/>
          <w:sz w:val="20"/>
          <w:szCs w:val="20"/>
          <w:highlight w:val="yellow"/>
          <w:lang w:val="es-CL"/>
        </w:rPr>
        <w:t>7</w:t>
      </w:r>
    </w:p>
    <w:p w14:paraId="76A9971F" w14:textId="77777777" w:rsidR="00BF0DF0" w:rsidRDefault="00BF0DF0" w:rsidP="001B7EF7">
      <w:pPr>
        <w:jc w:val="both"/>
        <w:rPr>
          <w:rFonts w:ascii="Arial" w:hAnsi="Arial" w:cs="Arial"/>
          <w:sz w:val="20"/>
          <w:szCs w:val="20"/>
          <w:lang w:val="es-CL"/>
        </w:rPr>
      </w:pPr>
    </w:p>
    <w:p w14:paraId="76A99720" w14:textId="77777777" w:rsidR="000C022D" w:rsidRDefault="00BF0DF0" w:rsidP="001B7EF7">
      <w:pPr>
        <w:jc w:val="both"/>
        <w:rPr>
          <w:rFonts w:ascii="Arial" w:hAnsi="Arial" w:cs="Arial"/>
          <w:sz w:val="20"/>
          <w:szCs w:val="20"/>
          <w:lang w:val="es-CL"/>
        </w:rPr>
      </w:pPr>
      <w:r>
        <w:rPr>
          <w:rFonts w:ascii="Arial" w:hAnsi="Arial" w:cs="Arial"/>
          <w:sz w:val="20"/>
          <w:szCs w:val="20"/>
          <w:lang w:val="es-CL"/>
        </w:rPr>
        <w:t xml:space="preserve">Señores </w:t>
      </w:r>
      <w:r w:rsidR="00052C5B">
        <w:rPr>
          <w:rFonts w:ascii="Arial" w:hAnsi="Arial" w:cs="Arial"/>
          <w:sz w:val="20"/>
          <w:szCs w:val="20"/>
          <w:lang w:val="es-CL"/>
        </w:rPr>
        <w:t xml:space="preserve">Vicepresidencia de Proyectos de </w:t>
      </w:r>
      <w:r>
        <w:rPr>
          <w:rFonts w:ascii="Arial" w:hAnsi="Arial" w:cs="Arial"/>
          <w:sz w:val="20"/>
          <w:szCs w:val="20"/>
          <w:lang w:val="es-CL"/>
        </w:rPr>
        <w:t>CODELCO</w:t>
      </w:r>
    </w:p>
    <w:p w14:paraId="76A99721" w14:textId="66808071" w:rsidR="000C022D" w:rsidRDefault="000C022D" w:rsidP="001B7EF7">
      <w:pPr>
        <w:jc w:val="both"/>
        <w:rPr>
          <w:rFonts w:ascii="Arial" w:hAnsi="Arial" w:cs="Arial"/>
          <w:b/>
          <w:sz w:val="20"/>
          <w:szCs w:val="20"/>
          <w:lang w:val="es-CL"/>
        </w:rPr>
      </w:pPr>
      <w:r>
        <w:rPr>
          <w:rFonts w:ascii="Arial" w:hAnsi="Arial" w:cs="Arial"/>
          <w:sz w:val="20"/>
          <w:szCs w:val="20"/>
          <w:lang w:val="es-CL"/>
        </w:rPr>
        <w:t xml:space="preserve">Ref.: Proceso de Precalificación N° SRM </w:t>
      </w:r>
      <w:r w:rsidR="00AF6BCE">
        <w:rPr>
          <w:rFonts w:ascii="Arial" w:hAnsi="Arial" w:cs="Arial"/>
          <w:b/>
          <w:sz w:val="20"/>
          <w:szCs w:val="20"/>
          <w:lang w:val="es-CL"/>
        </w:rPr>
        <w:t>1700001817</w:t>
      </w:r>
    </w:p>
    <w:p w14:paraId="76A99722" w14:textId="77777777" w:rsidR="00BF0DF0" w:rsidRDefault="00BF0DF0" w:rsidP="001B7EF7">
      <w:pPr>
        <w:jc w:val="both"/>
        <w:rPr>
          <w:rFonts w:ascii="Arial" w:hAnsi="Arial" w:cs="Arial"/>
          <w:b/>
          <w:sz w:val="20"/>
          <w:szCs w:val="20"/>
          <w:lang w:val="es-CL"/>
        </w:rPr>
      </w:pPr>
    </w:p>
    <w:p w14:paraId="76A99723" w14:textId="77777777" w:rsidR="00BF0DF0" w:rsidRDefault="00BF0DF0" w:rsidP="001B7EF7">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14:paraId="76A99724" w14:textId="77777777" w:rsidR="00BF0DF0" w:rsidRDefault="00BF0DF0" w:rsidP="001B7EF7">
      <w:pPr>
        <w:jc w:val="both"/>
        <w:rPr>
          <w:rFonts w:ascii="Arial" w:hAnsi="Arial" w:cs="Arial"/>
          <w:sz w:val="20"/>
          <w:szCs w:val="20"/>
          <w:lang w:val="es-CL"/>
        </w:rPr>
      </w:pPr>
    </w:p>
    <w:p w14:paraId="76A99725" w14:textId="77777777" w:rsidR="00BF0DF0" w:rsidRDefault="00BF0DF0" w:rsidP="00BF0DF0">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14:paraId="76A99726" w14:textId="77777777" w:rsidR="00BF0DF0" w:rsidRDefault="00BF0DF0" w:rsidP="00BF0DF0">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14:paraId="76A99727" w14:textId="77777777" w:rsidR="00BF0DF0" w:rsidRDefault="00BF0DF0" w:rsidP="00BF0DF0">
      <w:pPr>
        <w:jc w:val="both"/>
        <w:rPr>
          <w:rFonts w:ascii="Arial" w:hAnsi="Arial" w:cs="Arial"/>
          <w:sz w:val="20"/>
          <w:szCs w:val="20"/>
          <w:lang w:val="es-CL"/>
        </w:rPr>
      </w:pPr>
    </w:p>
    <w:p w14:paraId="76A99728" w14:textId="77777777" w:rsidR="00BF0DF0" w:rsidRDefault="00052C5B" w:rsidP="00BF0DF0">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14:paraId="76A99729" w14:textId="77777777" w:rsidR="00052C5B" w:rsidRPr="00BF0DF0" w:rsidRDefault="00052C5B" w:rsidP="00BF0DF0">
      <w:pPr>
        <w:jc w:val="both"/>
      </w:pPr>
    </w:p>
    <w:p w14:paraId="76A9972A" w14:textId="77777777" w:rsidR="00052C5B" w:rsidRPr="00AA6757" w:rsidRDefault="00052C5B" w:rsidP="001B35D4">
      <w:pPr>
        <w:pStyle w:val="Prrafodelista"/>
        <w:numPr>
          <w:ilvl w:val="0"/>
          <w:numId w:val="15"/>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14:paraId="76A9972B" w14:textId="77777777" w:rsidR="00052C5B" w:rsidRDefault="00052C5B" w:rsidP="001B35D4">
      <w:pPr>
        <w:pStyle w:val="Prrafodelista"/>
        <w:numPr>
          <w:ilvl w:val="0"/>
          <w:numId w:val="15"/>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14:paraId="76A9972C" w14:textId="77777777" w:rsidR="00B8699A" w:rsidRPr="007F5A37" w:rsidRDefault="00B8699A" w:rsidP="00B8699A">
      <w:pPr>
        <w:pStyle w:val="Prrafodelista"/>
        <w:numPr>
          <w:ilvl w:val="0"/>
          <w:numId w:val="15"/>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en el formulario ANT</w:t>
      </w:r>
      <w:r w:rsidR="0011388E">
        <w:rPr>
          <w:rFonts w:ascii="Arial" w:hAnsi="Arial" w:cs="Arial"/>
          <w:sz w:val="20"/>
          <w:szCs w:val="20"/>
          <w:lang w:val="es-CL"/>
        </w:rPr>
        <w:t>01-A</w:t>
      </w:r>
      <w:r w:rsidRPr="00B8699A">
        <w:rPr>
          <w:rFonts w:ascii="Arial" w:hAnsi="Arial" w:cs="Arial"/>
          <w:sz w:val="20"/>
          <w:szCs w:val="20"/>
          <w:lang w:val="es-CL"/>
        </w:rPr>
        <w:t xml:space="preserve"> 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14:paraId="76A9972D" w14:textId="77777777" w:rsidR="00052C5B" w:rsidRPr="007F5A37" w:rsidRDefault="00052C5B" w:rsidP="001B35D4">
      <w:pPr>
        <w:pStyle w:val="Prrafodelista"/>
        <w:widowControl w:val="0"/>
        <w:numPr>
          <w:ilvl w:val="0"/>
          <w:numId w:val="15"/>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14:paraId="76A9972E" w14:textId="77777777" w:rsidR="009F23DC" w:rsidRDefault="00052C5B" w:rsidP="009F23DC">
      <w:pPr>
        <w:pStyle w:val="Prrafodelista"/>
        <w:widowControl w:val="0"/>
        <w:numPr>
          <w:ilvl w:val="0"/>
          <w:numId w:val="31"/>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 xml:space="preserve">Informar </w:t>
      </w:r>
      <w:r w:rsidR="007F5A37" w:rsidRPr="009F23DC">
        <w:rPr>
          <w:rFonts w:ascii="Arial" w:hAnsi="Arial" w:cs="Arial"/>
          <w:sz w:val="20"/>
          <w:szCs w:val="20"/>
          <w:lang w:val="es-CL"/>
        </w:rPr>
        <w:t>nuestra</w:t>
      </w:r>
      <w:r w:rsidRPr="009F23DC">
        <w:rPr>
          <w:rFonts w:ascii="Arial" w:hAnsi="Arial" w:cs="Arial"/>
          <w:sz w:val="20"/>
          <w:szCs w:val="20"/>
          <w:lang w:val="es-CL"/>
        </w:rPr>
        <w:t xml:space="preserve"> intención de participar, es el correo</w:t>
      </w:r>
      <w:r w:rsidR="007F5A37" w:rsidRPr="009F23DC">
        <w:rPr>
          <w:rFonts w:ascii="Arial" w:hAnsi="Arial" w:cs="Arial"/>
          <w:sz w:val="20"/>
          <w:szCs w:val="20"/>
          <w:lang w:val="es-CL"/>
        </w:rPr>
        <w:t>:</w:t>
      </w:r>
    </w:p>
    <w:p w14:paraId="76A9972F" w14:textId="77777777" w:rsidR="00BF3699" w:rsidRPr="00BF3699" w:rsidRDefault="00BF3699" w:rsidP="009F23DC">
      <w:pPr>
        <w:pStyle w:val="Prrafodelista"/>
        <w:widowControl w:val="0"/>
        <w:numPr>
          <w:ilvl w:val="0"/>
          <w:numId w:val="31"/>
        </w:numPr>
        <w:autoSpaceDE w:val="0"/>
        <w:autoSpaceDN w:val="0"/>
        <w:adjustRightInd w:val="0"/>
        <w:jc w:val="both"/>
        <w:rPr>
          <w:rFonts w:ascii="Arial" w:hAnsi="Arial" w:cs="Arial"/>
          <w:sz w:val="20"/>
          <w:szCs w:val="20"/>
          <w:lang w:val="es-CL"/>
        </w:rPr>
      </w:pPr>
      <w:r>
        <w:rPr>
          <w:rFonts w:ascii="Arial" w:hAnsi="Arial" w:cs="Arial"/>
          <w:sz w:val="20"/>
          <w:szCs w:val="20"/>
          <w:lang w:val="es-CL"/>
        </w:rPr>
        <w:fldChar w:fldCharType="begin"/>
      </w:r>
      <w:r>
        <w:rPr>
          <w:rFonts w:ascii="Arial" w:hAnsi="Arial" w:cs="Arial"/>
          <w:sz w:val="20"/>
          <w:szCs w:val="20"/>
          <w:lang w:val="es-CL"/>
        </w:rPr>
        <w:instrText xml:space="preserve"> HYPERLINK "mailto:</w:instrText>
      </w:r>
      <w:r w:rsidRPr="00BF3699">
        <w:rPr>
          <w:rFonts w:ascii="Arial" w:hAnsi="Arial" w:cs="Arial"/>
          <w:sz w:val="20"/>
          <w:szCs w:val="20"/>
          <w:lang w:val="es-CL"/>
        </w:rPr>
        <w:instrText xml:space="preserve">precalificacion.ptras@codelco.cl </w:instrText>
      </w:r>
    </w:p>
    <w:p w14:paraId="76A99730" w14:textId="77777777" w:rsidR="00BF3699" w:rsidRPr="00EC56DB" w:rsidRDefault="00BF3699" w:rsidP="009F23DC">
      <w:pPr>
        <w:pStyle w:val="Prrafodelista"/>
        <w:widowControl w:val="0"/>
        <w:numPr>
          <w:ilvl w:val="0"/>
          <w:numId w:val="31"/>
        </w:numPr>
        <w:autoSpaceDE w:val="0"/>
        <w:autoSpaceDN w:val="0"/>
        <w:adjustRightInd w:val="0"/>
        <w:jc w:val="both"/>
        <w:rPr>
          <w:rStyle w:val="Hipervnculo"/>
          <w:rFonts w:ascii="Arial" w:hAnsi="Arial" w:cs="Arial"/>
          <w:sz w:val="20"/>
          <w:szCs w:val="20"/>
          <w:lang w:val="es-CL"/>
        </w:rPr>
      </w:pPr>
      <w:r>
        <w:rPr>
          <w:rFonts w:ascii="Arial" w:hAnsi="Arial" w:cs="Arial"/>
          <w:sz w:val="20"/>
          <w:szCs w:val="20"/>
          <w:lang w:val="es-CL"/>
        </w:rPr>
        <w:instrText xml:space="preserve">" </w:instrText>
      </w:r>
      <w:r>
        <w:rPr>
          <w:rFonts w:ascii="Arial" w:hAnsi="Arial" w:cs="Arial"/>
          <w:sz w:val="20"/>
          <w:szCs w:val="20"/>
          <w:lang w:val="es-CL"/>
        </w:rPr>
        <w:fldChar w:fldCharType="separate"/>
      </w:r>
      <w:r w:rsidRPr="00EC56DB">
        <w:rPr>
          <w:rStyle w:val="Hipervnculo"/>
          <w:rFonts w:ascii="Arial" w:hAnsi="Arial" w:cs="Arial"/>
          <w:sz w:val="20"/>
          <w:szCs w:val="20"/>
          <w:lang w:val="es-CL"/>
        </w:rPr>
        <w:t xml:space="preserve">precalificacion.ptras@codelco.cl </w:t>
      </w:r>
    </w:p>
    <w:p w14:paraId="76A99731" w14:textId="77777777" w:rsidR="009F23DC" w:rsidRDefault="00BF3699" w:rsidP="009F23DC">
      <w:pPr>
        <w:pStyle w:val="Prrafodelista"/>
        <w:numPr>
          <w:ilvl w:val="0"/>
          <w:numId w:val="31"/>
        </w:numPr>
        <w:rPr>
          <w:rFonts w:ascii="Arial" w:hAnsi="Arial" w:cs="Arial"/>
          <w:sz w:val="20"/>
          <w:szCs w:val="20"/>
          <w:lang w:val="es-CL"/>
        </w:rPr>
      </w:pPr>
      <w:r>
        <w:rPr>
          <w:rFonts w:ascii="Arial" w:hAnsi="Arial" w:cs="Arial"/>
          <w:sz w:val="20"/>
          <w:szCs w:val="20"/>
          <w:lang w:val="es-CL"/>
        </w:rPr>
        <w:fldChar w:fldCharType="end"/>
      </w:r>
      <w:r w:rsidR="00052C5B" w:rsidRPr="007F5A37">
        <w:rPr>
          <w:rFonts w:ascii="Arial" w:hAnsi="Arial" w:cs="Arial"/>
          <w:sz w:val="20"/>
          <w:szCs w:val="20"/>
          <w:lang w:val="es-CL"/>
        </w:rPr>
        <w:t>Presentar todos los antecedentes solicitados en la presente precalificación, es el Portal de Compras de Codelco, con el proceso identificado con el número</w:t>
      </w:r>
      <w:r w:rsidR="009F23DC">
        <w:rPr>
          <w:rFonts w:ascii="Arial" w:hAnsi="Arial" w:cs="Arial"/>
          <w:sz w:val="20"/>
          <w:szCs w:val="20"/>
          <w:lang w:val="es-CL"/>
        </w:rPr>
        <w:t>:</w:t>
      </w:r>
    </w:p>
    <w:p w14:paraId="76A99732" w14:textId="3F78E66D" w:rsidR="00052C5B" w:rsidRPr="007F5A37" w:rsidRDefault="00052C5B" w:rsidP="009F23DC">
      <w:pPr>
        <w:pStyle w:val="Prrafodelista"/>
        <w:ind w:left="1069"/>
        <w:rPr>
          <w:rFonts w:ascii="Arial" w:hAnsi="Arial" w:cs="Arial"/>
          <w:sz w:val="20"/>
          <w:szCs w:val="20"/>
          <w:lang w:val="es-CL"/>
        </w:rPr>
      </w:pPr>
      <w:r w:rsidRPr="007F5A37">
        <w:rPr>
          <w:rFonts w:ascii="Arial" w:hAnsi="Arial" w:cs="Arial"/>
          <w:sz w:val="20"/>
          <w:szCs w:val="20"/>
          <w:lang w:val="es-CL"/>
        </w:rPr>
        <w:t xml:space="preserve">SRM </w:t>
      </w:r>
      <w:r w:rsidR="00AF6BCE">
        <w:rPr>
          <w:rFonts w:ascii="Arial" w:hAnsi="Arial" w:cs="Arial"/>
          <w:sz w:val="20"/>
          <w:szCs w:val="20"/>
          <w:lang w:val="es-CL"/>
        </w:rPr>
        <w:t>1700001817</w:t>
      </w:r>
      <w:r w:rsidRPr="007F5A37">
        <w:rPr>
          <w:rFonts w:ascii="Arial" w:hAnsi="Arial" w:cs="Arial"/>
          <w:sz w:val="20"/>
          <w:szCs w:val="20"/>
          <w:lang w:val="es-CL"/>
        </w:rPr>
        <w:t>.</w:t>
      </w:r>
    </w:p>
    <w:p w14:paraId="76A99733" w14:textId="77777777" w:rsidR="00052C5B" w:rsidRDefault="00052C5B" w:rsidP="00052C5B">
      <w:pPr>
        <w:pStyle w:val="Prrafodelista"/>
        <w:ind w:left="720"/>
        <w:jc w:val="both"/>
        <w:rPr>
          <w:rFonts w:ascii="Arial" w:hAnsi="Arial" w:cs="Arial"/>
          <w:sz w:val="20"/>
          <w:szCs w:val="20"/>
          <w:lang w:val="es-CL"/>
        </w:rPr>
      </w:pPr>
    </w:p>
    <w:p w14:paraId="76A99734" w14:textId="77777777" w:rsidR="00052C5B" w:rsidRPr="00052C5B" w:rsidRDefault="00052C5B" w:rsidP="00052C5B">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14:paraId="76A99735" w14:textId="77777777" w:rsidR="00052C5B" w:rsidRPr="00052C5B" w:rsidRDefault="00052C5B" w:rsidP="00052C5B">
      <w:pPr>
        <w:jc w:val="both"/>
        <w:rPr>
          <w:rFonts w:ascii="Arial" w:hAnsi="Arial" w:cs="Arial"/>
          <w:sz w:val="20"/>
          <w:szCs w:val="20"/>
          <w:lang w:val="es-CL"/>
        </w:rPr>
      </w:pPr>
    </w:p>
    <w:p w14:paraId="76A99736" w14:textId="77777777" w:rsidR="006A64D8" w:rsidRDefault="006A64D8" w:rsidP="001B7EF7">
      <w:pPr>
        <w:jc w:val="both"/>
        <w:rPr>
          <w:rFonts w:ascii="Arial" w:hAnsi="Arial" w:cs="Arial"/>
          <w:sz w:val="20"/>
          <w:szCs w:val="20"/>
          <w:lang w:val="es-CL"/>
        </w:rPr>
      </w:pPr>
    </w:p>
    <w:p w14:paraId="76A99737" w14:textId="77777777" w:rsidR="00052C5B" w:rsidRDefault="00052C5B" w:rsidP="001B7EF7">
      <w:pPr>
        <w:jc w:val="both"/>
        <w:rPr>
          <w:rFonts w:ascii="Arial" w:hAnsi="Arial" w:cs="Arial"/>
          <w:sz w:val="20"/>
          <w:szCs w:val="20"/>
          <w:lang w:val="es-CL"/>
        </w:rPr>
      </w:pPr>
    </w:p>
    <w:p w14:paraId="76A99738" w14:textId="77777777" w:rsidR="009F23DC" w:rsidRDefault="009F23DC" w:rsidP="001B7EF7">
      <w:pPr>
        <w:jc w:val="both"/>
        <w:rPr>
          <w:rFonts w:ascii="Arial" w:hAnsi="Arial" w:cs="Arial"/>
          <w:sz w:val="20"/>
          <w:szCs w:val="20"/>
          <w:lang w:val="es-CL"/>
        </w:rPr>
      </w:pPr>
    </w:p>
    <w:p w14:paraId="76A99739" w14:textId="77777777" w:rsidR="009F23DC" w:rsidRDefault="009F23DC" w:rsidP="001B7EF7">
      <w:pPr>
        <w:jc w:val="both"/>
        <w:rPr>
          <w:rFonts w:ascii="Arial" w:hAnsi="Arial" w:cs="Arial"/>
          <w:sz w:val="20"/>
          <w:szCs w:val="20"/>
          <w:lang w:val="es-CL"/>
        </w:rPr>
      </w:pPr>
    </w:p>
    <w:p w14:paraId="76A9973A" w14:textId="77777777" w:rsidR="009F23DC" w:rsidRDefault="009F23DC" w:rsidP="001B7EF7">
      <w:pPr>
        <w:jc w:val="both"/>
        <w:rPr>
          <w:rFonts w:ascii="Arial" w:hAnsi="Arial" w:cs="Arial"/>
          <w:sz w:val="20"/>
          <w:szCs w:val="20"/>
          <w:lang w:val="es-CL"/>
        </w:rPr>
      </w:pPr>
    </w:p>
    <w:p w14:paraId="76A9973B" w14:textId="77777777" w:rsidR="00052C5B" w:rsidRDefault="00052C5B" w:rsidP="001B7EF7">
      <w:pPr>
        <w:jc w:val="both"/>
        <w:rPr>
          <w:rFonts w:ascii="Arial" w:hAnsi="Arial" w:cs="Arial"/>
          <w:sz w:val="20"/>
          <w:szCs w:val="20"/>
          <w:lang w:val="es-CL"/>
        </w:rPr>
      </w:pPr>
    </w:p>
    <w:p w14:paraId="76A9973C" w14:textId="77777777" w:rsidR="00052C5B" w:rsidRDefault="00052C5B" w:rsidP="001B7EF7">
      <w:pPr>
        <w:jc w:val="both"/>
        <w:rPr>
          <w:rFonts w:ascii="Arial" w:hAnsi="Arial" w:cs="Arial"/>
          <w:sz w:val="20"/>
          <w:szCs w:val="20"/>
          <w:lang w:val="es-CL"/>
        </w:rPr>
      </w:pPr>
    </w:p>
    <w:p w14:paraId="76A9973D" w14:textId="77777777" w:rsidR="00052C5B" w:rsidRDefault="00052C5B" w:rsidP="001B7EF7">
      <w:pPr>
        <w:jc w:val="both"/>
        <w:rPr>
          <w:rFonts w:ascii="Arial" w:hAnsi="Arial" w:cs="Arial"/>
          <w:sz w:val="20"/>
          <w:szCs w:val="20"/>
          <w:lang w:val="es-CL"/>
        </w:rPr>
      </w:pPr>
    </w:p>
    <w:p w14:paraId="76A9973E" w14:textId="77777777" w:rsidR="00052C5B" w:rsidRDefault="00052C5B" w:rsidP="001B7EF7">
      <w:pPr>
        <w:jc w:val="both"/>
        <w:rPr>
          <w:rFonts w:ascii="Arial" w:hAnsi="Arial" w:cs="Arial"/>
          <w:sz w:val="20"/>
          <w:szCs w:val="20"/>
          <w:lang w:val="es-CL"/>
        </w:rPr>
      </w:pPr>
    </w:p>
    <w:tbl>
      <w:tblPr>
        <w:tblStyle w:val="Tablaconcuadrcula"/>
        <w:tblW w:w="0" w:type="auto"/>
        <w:jc w:val="center"/>
        <w:tblLook w:val="04A0" w:firstRow="1" w:lastRow="0" w:firstColumn="1" w:lastColumn="0" w:noHBand="0" w:noVBand="1"/>
      </w:tblPr>
      <w:tblGrid>
        <w:gridCol w:w="5637"/>
      </w:tblGrid>
      <w:tr w:rsidR="00052C5B" w14:paraId="76A99743" w14:textId="77777777" w:rsidTr="00052C5B">
        <w:trPr>
          <w:jc w:val="center"/>
        </w:trPr>
        <w:tc>
          <w:tcPr>
            <w:tcW w:w="5637" w:type="dxa"/>
            <w:tcBorders>
              <w:top w:val="single" w:sz="4" w:space="0" w:color="auto"/>
              <w:left w:val="nil"/>
              <w:bottom w:val="nil"/>
              <w:right w:val="nil"/>
            </w:tcBorders>
            <w:vAlign w:val="center"/>
          </w:tcPr>
          <w:p w14:paraId="76A9973F" w14:textId="77777777" w:rsidR="009F23DC" w:rsidRPr="00F32BCF" w:rsidRDefault="009F23DC" w:rsidP="009F23DC">
            <w:pPr>
              <w:rPr>
                <w:rFonts w:cs="Arial"/>
              </w:rPr>
            </w:pPr>
            <w:r w:rsidRPr="00F32BCF">
              <w:rPr>
                <w:rFonts w:cs="Arial"/>
              </w:rPr>
              <w:t xml:space="preserve">Nombre </w:t>
            </w:r>
            <w:r w:rsidR="006224DC">
              <w:rPr>
                <w:rFonts w:cs="Arial"/>
              </w:rPr>
              <w:t xml:space="preserve">de la </w:t>
            </w:r>
            <w:r>
              <w:rPr>
                <w:rFonts w:cs="Arial"/>
              </w:rPr>
              <w:t>Empresa</w:t>
            </w:r>
            <w:r w:rsidRPr="00F32BCF">
              <w:rPr>
                <w:rFonts w:cs="Arial"/>
              </w:rPr>
              <w:t>:</w:t>
            </w:r>
          </w:p>
          <w:p w14:paraId="76A99740" w14:textId="77777777" w:rsidR="009F23DC" w:rsidRPr="00F32BCF" w:rsidRDefault="009F23DC" w:rsidP="009F23DC">
            <w:pPr>
              <w:rPr>
                <w:rFonts w:cs="Arial"/>
              </w:rPr>
            </w:pPr>
            <w:r w:rsidRPr="00F32BCF">
              <w:rPr>
                <w:rFonts w:cs="Arial"/>
              </w:rPr>
              <w:t xml:space="preserve">RUT </w:t>
            </w:r>
            <w:r w:rsidR="006224DC">
              <w:rPr>
                <w:rFonts w:cs="Arial"/>
              </w:rPr>
              <w:t xml:space="preserve">de la </w:t>
            </w:r>
            <w:r>
              <w:rPr>
                <w:rFonts w:cs="Arial"/>
              </w:rPr>
              <w:t>Empresa</w:t>
            </w:r>
            <w:r w:rsidRPr="00F32BCF">
              <w:rPr>
                <w:rFonts w:cs="Arial"/>
              </w:rPr>
              <w:t>:</w:t>
            </w:r>
          </w:p>
          <w:p w14:paraId="76A99741" w14:textId="77777777" w:rsidR="009F23DC" w:rsidRPr="00F32BCF" w:rsidRDefault="009F23DC" w:rsidP="009F23DC">
            <w:pPr>
              <w:rPr>
                <w:rFonts w:cs="Arial"/>
              </w:rPr>
            </w:pPr>
            <w:r w:rsidRPr="00F32BCF">
              <w:rPr>
                <w:rFonts w:cs="Arial"/>
              </w:rPr>
              <w:t xml:space="preserve">Nombre del Representante </w:t>
            </w:r>
            <w:r w:rsidR="006224DC">
              <w:rPr>
                <w:rFonts w:cs="Arial"/>
              </w:rPr>
              <w:t xml:space="preserve">de la </w:t>
            </w:r>
            <w:r>
              <w:rPr>
                <w:rFonts w:cs="Arial"/>
              </w:rPr>
              <w:t>Empresa:</w:t>
            </w:r>
          </w:p>
          <w:p w14:paraId="76A99742" w14:textId="77777777" w:rsidR="00052C5B" w:rsidRDefault="00052C5B" w:rsidP="009F23DC">
            <w:pPr>
              <w:rPr>
                <w:rFonts w:ascii="Arial" w:hAnsi="Arial" w:cs="Arial"/>
                <w:sz w:val="20"/>
                <w:szCs w:val="20"/>
                <w:lang w:val="es-CL"/>
              </w:rPr>
            </w:pPr>
          </w:p>
        </w:tc>
      </w:tr>
    </w:tbl>
    <w:p w14:paraId="76A99744" w14:textId="77777777" w:rsidR="00344699" w:rsidRDefault="00344699" w:rsidP="001B7EF7">
      <w:pPr>
        <w:jc w:val="both"/>
        <w:rPr>
          <w:rFonts w:ascii="Arial" w:hAnsi="Arial" w:cs="Arial"/>
          <w:sz w:val="20"/>
          <w:szCs w:val="20"/>
          <w:lang w:val="es-CL"/>
        </w:rPr>
      </w:pPr>
    </w:p>
    <w:p w14:paraId="76A99745" w14:textId="77777777" w:rsidR="00344699" w:rsidRDefault="00344699" w:rsidP="001B7EF7">
      <w:pPr>
        <w:jc w:val="both"/>
        <w:rPr>
          <w:rFonts w:ascii="Arial" w:hAnsi="Arial" w:cs="Arial"/>
          <w:sz w:val="20"/>
          <w:szCs w:val="20"/>
          <w:lang w:val="es-CL"/>
        </w:rPr>
      </w:pPr>
    </w:p>
    <w:sectPr w:rsidR="00344699" w:rsidSect="00C11389">
      <w:footerReference w:type="default" r:id="rId18"/>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207A9F" w14:textId="77777777" w:rsidR="00533E9E" w:rsidRDefault="00533E9E" w:rsidP="002A7507">
      <w:r>
        <w:separator/>
      </w:r>
    </w:p>
  </w:endnote>
  <w:endnote w:type="continuationSeparator" w:id="0">
    <w:p w14:paraId="44AADDA0" w14:textId="77777777" w:rsidR="00533E9E" w:rsidRDefault="00533E9E"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egrita">
    <w:altName w:val="Arial"/>
    <w:panose1 w:val="020B0704020202020204"/>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14:paraId="76A9974C" w14:textId="77777777" w:rsidR="00494EC7" w:rsidRPr="002A7507" w:rsidRDefault="00494EC7">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BE7B9D">
          <w:rPr>
            <w:rFonts w:asciiTheme="minorHAnsi" w:hAnsiTheme="minorHAnsi"/>
            <w:noProof/>
            <w:sz w:val="20"/>
          </w:rPr>
          <w:t>2</w:t>
        </w:r>
        <w:r w:rsidRPr="002A7507">
          <w:rPr>
            <w:rFonts w:asciiTheme="minorHAnsi" w:hAnsiTheme="minorHAnsi"/>
            <w:sz w:val="20"/>
          </w:rPr>
          <w:fldChar w:fldCharType="end"/>
        </w:r>
      </w:p>
    </w:sdtContent>
  </w:sdt>
  <w:p w14:paraId="76A9974D" w14:textId="77777777" w:rsidR="00494EC7" w:rsidRDefault="00494EC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F2F21E" w14:textId="77777777" w:rsidR="00533E9E" w:rsidRDefault="00533E9E" w:rsidP="002A7507">
      <w:r>
        <w:separator/>
      </w:r>
    </w:p>
  </w:footnote>
  <w:footnote w:type="continuationSeparator" w:id="0">
    <w:p w14:paraId="69CA121F" w14:textId="77777777" w:rsidR="00533E9E" w:rsidRDefault="00533E9E"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15:restartNumberingAfterBreak="0">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5F7632"/>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9" w15:restartNumberingAfterBreak="0">
    <w:nsid w:val="22D74912"/>
    <w:multiLevelType w:val="hybridMultilevel"/>
    <w:tmpl w:val="FD82E9FA"/>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0" w15:restartNumberingAfterBreak="0">
    <w:nsid w:val="27D831D4"/>
    <w:multiLevelType w:val="hybridMultilevel"/>
    <w:tmpl w:val="995E48C2"/>
    <w:lvl w:ilvl="0" w:tplc="340A0001">
      <w:start w:val="1"/>
      <w:numFmt w:val="bullet"/>
      <w:lvlText w:val=""/>
      <w:lvlJc w:val="left"/>
      <w:pPr>
        <w:ind w:left="1069" w:hanging="360"/>
      </w:pPr>
      <w:rPr>
        <w:rFonts w:ascii="Symbol" w:hAnsi="Symbol"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1" w15:restartNumberingAfterBreak="0">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0026A29"/>
    <w:multiLevelType w:val="hybridMultilevel"/>
    <w:tmpl w:val="7F2C60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5" w15:restartNumberingAfterBreak="0">
    <w:nsid w:val="39A520D4"/>
    <w:multiLevelType w:val="hybridMultilevel"/>
    <w:tmpl w:val="18885AB8"/>
    <w:lvl w:ilvl="0" w:tplc="340A0001">
      <w:start w:val="1"/>
      <w:numFmt w:val="bullet"/>
      <w:lvlText w:val=""/>
      <w:lvlJc w:val="left"/>
      <w:pPr>
        <w:ind w:left="1080" w:hanging="360"/>
      </w:pPr>
      <w:rPr>
        <w:rFonts w:ascii="Symbol" w:hAnsi="Symbol"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abstractNum w:abstractNumId="16" w15:restartNumberingAfterBreak="0">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3FC35C23"/>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4E67519"/>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92013A2"/>
    <w:multiLevelType w:val="multilevel"/>
    <w:tmpl w:val="24A8C4F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2" w15:restartNumberingAfterBreak="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3" w15:restartNumberingAfterBreak="0">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5" w15:restartNumberingAfterBreak="0">
    <w:nsid w:val="5BFB6E6D"/>
    <w:multiLevelType w:val="hybridMultilevel"/>
    <w:tmpl w:val="1A0A390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5CED39EC"/>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5D1D730B"/>
    <w:multiLevelType w:val="hybridMultilevel"/>
    <w:tmpl w:val="8DE61164"/>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28" w15:restartNumberingAfterBreak="0">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15:restartNumberingAfterBreak="0">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7EB4D01"/>
    <w:multiLevelType w:val="multilevel"/>
    <w:tmpl w:val="9C4800F8"/>
    <w:lvl w:ilvl="0">
      <w:start w:val="4"/>
      <w:numFmt w:val="decimal"/>
      <w:lvlText w:val="%1"/>
      <w:lvlJc w:val="left"/>
      <w:pPr>
        <w:ind w:left="72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31" w15:restartNumberingAfterBreak="0">
    <w:nsid w:val="7E793655"/>
    <w:multiLevelType w:val="multilevel"/>
    <w:tmpl w:val="3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23"/>
  </w:num>
  <w:num w:numId="3">
    <w:abstractNumId w:val="21"/>
  </w:num>
  <w:num w:numId="4">
    <w:abstractNumId w:val="8"/>
  </w:num>
  <w:num w:numId="5">
    <w:abstractNumId w:val="16"/>
  </w:num>
  <w:num w:numId="6">
    <w:abstractNumId w:val="1"/>
  </w:num>
  <w:num w:numId="7">
    <w:abstractNumId w:val="14"/>
  </w:num>
  <w:num w:numId="8">
    <w:abstractNumId w:val="28"/>
  </w:num>
  <w:num w:numId="9">
    <w:abstractNumId w:val="17"/>
  </w:num>
  <w:num w:numId="10">
    <w:abstractNumId w:val="4"/>
  </w:num>
  <w:num w:numId="11">
    <w:abstractNumId w:val="29"/>
  </w:num>
  <w:num w:numId="12">
    <w:abstractNumId w:val="5"/>
  </w:num>
  <w:num w:numId="13">
    <w:abstractNumId w:val="13"/>
  </w:num>
  <w:num w:numId="14">
    <w:abstractNumId w:val="7"/>
  </w:num>
  <w:num w:numId="15">
    <w:abstractNumId w:val="12"/>
  </w:num>
  <w:num w:numId="16">
    <w:abstractNumId w:val="22"/>
  </w:num>
  <w:num w:numId="17">
    <w:abstractNumId w:val="2"/>
  </w:num>
  <w:num w:numId="18">
    <w:abstractNumId w:val="3"/>
  </w:num>
  <w:num w:numId="19">
    <w:abstractNumId w:val="24"/>
  </w:num>
  <w:num w:numId="20">
    <w:abstractNumId w:val="31"/>
  </w:num>
  <w:num w:numId="21">
    <w:abstractNumId w:val="19"/>
  </w:num>
  <w:num w:numId="22">
    <w:abstractNumId w:val="30"/>
  </w:num>
  <w:num w:numId="23">
    <w:abstractNumId w:val="6"/>
  </w:num>
  <w:num w:numId="24">
    <w:abstractNumId w:val="20"/>
  </w:num>
  <w:num w:numId="25">
    <w:abstractNumId w:val="18"/>
  </w:num>
  <w:num w:numId="26">
    <w:abstractNumId w:val="9"/>
  </w:num>
  <w:num w:numId="27">
    <w:abstractNumId w:val="15"/>
  </w:num>
  <w:num w:numId="28">
    <w:abstractNumId w:val="26"/>
  </w:num>
  <w:num w:numId="29">
    <w:abstractNumId w:val="10"/>
  </w:num>
  <w:num w:numId="30">
    <w:abstractNumId w:val="27"/>
  </w:num>
  <w:num w:numId="31">
    <w:abstractNumId w:val="0"/>
  </w:num>
  <w:num w:numId="32">
    <w:abstractNumId w:val="25"/>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iaz Cortes Daniel (Contratista-VP)">
    <w15:presenceInfo w15:providerId="AD" w15:userId="S-1-5-21-1721241593-170228758-6498272-1590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36262"/>
    <w:rsid w:val="000403A2"/>
    <w:rsid w:val="00041467"/>
    <w:rsid w:val="00042521"/>
    <w:rsid w:val="00052C5B"/>
    <w:rsid w:val="0005341A"/>
    <w:rsid w:val="00064E0F"/>
    <w:rsid w:val="000673B2"/>
    <w:rsid w:val="0007510B"/>
    <w:rsid w:val="0008087A"/>
    <w:rsid w:val="00083C47"/>
    <w:rsid w:val="00086AFC"/>
    <w:rsid w:val="00087B14"/>
    <w:rsid w:val="00087C91"/>
    <w:rsid w:val="000A0E10"/>
    <w:rsid w:val="000A3332"/>
    <w:rsid w:val="000A3E04"/>
    <w:rsid w:val="000A513F"/>
    <w:rsid w:val="000B0788"/>
    <w:rsid w:val="000B2CC3"/>
    <w:rsid w:val="000B781B"/>
    <w:rsid w:val="000C022D"/>
    <w:rsid w:val="000C2D2E"/>
    <w:rsid w:val="000C5ABD"/>
    <w:rsid w:val="000C6FB8"/>
    <w:rsid w:val="000C7068"/>
    <w:rsid w:val="000C713B"/>
    <w:rsid w:val="000C7676"/>
    <w:rsid w:val="000D3806"/>
    <w:rsid w:val="000D5C51"/>
    <w:rsid w:val="000E4053"/>
    <w:rsid w:val="000E732A"/>
    <w:rsid w:val="000E759F"/>
    <w:rsid w:val="000E7B1C"/>
    <w:rsid w:val="000F0C20"/>
    <w:rsid w:val="000F1CCA"/>
    <w:rsid w:val="000F69EF"/>
    <w:rsid w:val="0010225F"/>
    <w:rsid w:val="00107146"/>
    <w:rsid w:val="00111E9C"/>
    <w:rsid w:val="001122A2"/>
    <w:rsid w:val="0011388E"/>
    <w:rsid w:val="00115A1E"/>
    <w:rsid w:val="00120F05"/>
    <w:rsid w:val="00124038"/>
    <w:rsid w:val="00124522"/>
    <w:rsid w:val="00124FD8"/>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81986"/>
    <w:rsid w:val="00181F62"/>
    <w:rsid w:val="00183EED"/>
    <w:rsid w:val="001929C2"/>
    <w:rsid w:val="00197EA5"/>
    <w:rsid w:val="00197EE4"/>
    <w:rsid w:val="001A13EF"/>
    <w:rsid w:val="001A59C0"/>
    <w:rsid w:val="001B2F4D"/>
    <w:rsid w:val="001B35D4"/>
    <w:rsid w:val="001B567D"/>
    <w:rsid w:val="001B7EF7"/>
    <w:rsid w:val="001C0241"/>
    <w:rsid w:val="001C4D2B"/>
    <w:rsid w:val="001C510F"/>
    <w:rsid w:val="001C6C7D"/>
    <w:rsid w:val="001D0595"/>
    <w:rsid w:val="001D3535"/>
    <w:rsid w:val="001D38D4"/>
    <w:rsid w:val="001E045C"/>
    <w:rsid w:val="001E5AFB"/>
    <w:rsid w:val="001E6298"/>
    <w:rsid w:val="001F163F"/>
    <w:rsid w:val="001F4FDF"/>
    <w:rsid w:val="001F7214"/>
    <w:rsid w:val="00200D0F"/>
    <w:rsid w:val="00202540"/>
    <w:rsid w:val="0020504B"/>
    <w:rsid w:val="0021160B"/>
    <w:rsid w:val="002154A5"/>
    <w:rsid w:val="0022018A"/>
    <w:rsid w:val="00221C1E"/>
    <w:rsid w:val="002222E2"/>
    <w:rsid w:val="00222FE8"/>
    <w:rsid w:val="00224F3D"/>
    <w:rsid w:val="00226F83"/>
    <w:rsid w:val="0023133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2D35"/>
    <w:rsid w:val="002A4472"/>
    <w:rsid w:val="002A565B"/>
    <w:rsid w:val="002A5711"/>
    <w:rsid w:val="002A7507"/>
    <w:rsid w:val="002B4BAF"/>
    <w:rsid w:val="002B4BB5"/>
    <w:rsid w:val="002B7B60"/>
    <w:rsid w:val="002C2061"/>
    <w:rsid w:val="002C517D"/>
    <w:rsid w:val="002C6D22"/>
    <w:rsid w:val="002D126A"/>
    <w:rsid w:val="002D19B3"/>
    <w:rsid w:val="002D2E29"/>
    <w:rsid w:val="002D3870"/>
    <w:rsid w:val="002D5A36"/>
    <w:rsid w:val="002E4E99"/>
    <w:rsid w:val="002E4F57"/>
    <w:rsid w:val="002F2D1A"/>
    <w:rsid w:val="002F35B1"/>
    <w:rsid w:val="002F4803"/>
    <w:rsid w:val="002F6C23"/>
    <w:rsid w:val="002F7734"/>
    <w:rsid w:val="002F7AE6"/>
    <w:rsid w:val="00303391"/>
    <w:rsid w:val="00303C7F"/>
    <w:rsid w:val="003058B3"/>
    <w:rsid w:val="003066F9"/>
    <w:rsid w:val="00307D6B"/>
    <w:rsid w:val="003114D9"/>
    <w:rsid w:val="003157E7"/>
    <w:rsid w:val="0032250C"/>
    <w:rsid w:val="00322672"/>
    <w:rsid w:val="00322C38"/>
    <w:rsid w:val="0032333D"/>
    <w:rsid w:val="003262D8"/>
    <w:rsid w:val="00330461"/>
    <w:rsid w:val="00330A29"/>
    <w:rsid w:val="00332D7F"/>
    <w:rsid w:val="00332E61"/>
    <w:rsid w:val="00342B1F"/>
    <w:rsid w:val="00344699"/>
    <w:rsid w:val="003575EF"/>
    <w:rsid w:val="00357B89"/>
    <w:rsid w:val="00360E43"/>
    <w:rsid w:val="00361838"/>
    <w:rsid w:val="00363936"/>
    <w:rsid w:val="00364396"/>
    <w:rsid w:val="0037048A"/>
    <w:rsid w:val="003737AB"/>
    <w:rsid w:val="00376F7A"/>
    <w:rsid w:val="0038511D"/>
    <w:rsid w:val="003876B3"/>
    <w:rsid w:val="003903EF"/>
    <w:rsid w:val="00391CBE"/>
    <w:rsid w:val="003924C5"/>
    <w:rsid w:val="003944B8"/>
    <w:rsid w:val="00396874"/>
    <w:rsid w:val="003B0534"/>
    <w:rsid w:val="003B1097"/>
    <w:rsid w:val="003B16AF"/>
    <w:rsid w:val="003B3BF1"/>
    <w:rsid w:val="003B5636"/>
    <w:rsid w:val="003B78E8"/>
    <w:rsid w:val="003B7C88"/>
    <w:rsid w:val="003C2C53"/>
    <w:rsid w:val="003C37C0"/>
    <w:rsid w:val="003C43E2"/>
    <w:rsid w:val="003C4EEC"/>
    <w:rsid w:val="003C5586"/>
    <w:rsid w:val="003E26D7"/>
    <w:rsid w:val="003E7852"/>
    <w:rsid w:val="003F1A70"/>
    <w:rsid w:val="00401C15"/>
    <w:rsid w:val="00402FBC"/>
    <w:rsid w:val="004050E3"/>
    <w:rsid w:val="004053AC"/>
    <w:rsid w:val="00411AB3"/>
    <w:rsid w:val="00414641"/>
    <w:rsid w:val="00427A28"/>
    <w:rsid w:val="00434997"/>
    <w:rsid w:val="00436F6A"/>
    <w:rsid w:val="00441CF8"/>
    <w:rsid w:val="00443BBE"/>
    <w:rsid w:val="00444A50"/>
    <w:rsid w:val="00446275"/>
    <w:rsid w:val="00452C3C"/>
    <w:rsid w:val="0045446C"/>
    <w:rsid w:val="00461DA2"/>
    <w:rsid w:val="004662A1"/>
    <w:rsid w:val="00466709"/>
    <w:rsid w:val="004708B5"/>
    <w:rsid w:val="004730E9"/>
    <w:rsid w:val="00494EC7"/>
    <w:rsid w:val="004972AC"/>
    <w:rsid w:val="004A0560"/>
    <w:rsid w:val="004A0719"/>
    <w:rsid w:val="004B174E"/>
    <w:rsid w:val="004B44EC"/>
    <w:rsid w:val="004B75D4"/>
    <w:rsid w:val="004C1BD0"/>
    <w:rsid w:val="004C2951"/>
    <w:rsid w:val="004C5BC0"/>
    <w:rsid w:val="004C7AC3"/>
    <w:rsid w:val="004D28DA"/>
    <w:rsid w:val="004D2DDD"/>
    <w:rsid w:val="004D5ED0"/>
    <w:rsid w:val="004E30E5"/>
    <w:rsid w:val="004E438F"/>
    <w:rsid w:val="004E7AF0"/>
    <w:rsid w:val="004F2B7B"/>
    <w:rsid w:val="004F666B"/>
    <w:rsid w:val="004F6D04"/>
    <w:rsid w:val="004F7495"/>
    <w:rsid w:val="00510A2A"/>
    <w:rsid w:val="00514522"/>
    <w:rsid w:val="0051515B"/>
    <w:rsid w:val="0052027E"/>
    <w:rsid w:val="00523FA1"/>
    <w:rsid w:val="00526DC5"/>
    <w:rsid w:val="00533E9E"/>
    <w:rsid w:val="00536171"/>
    <w:rsid w:val="005367BC"/>
    <w:rsid w:val="00537F16"/>
    <w:rsid w:val="005441EC"/>
    <w:rsid w:val="00545BAC"/>
    <w:rsid w:val="00546614"/>
    <w:rsid w:val="00554FE3"/>
    <w:rsid w:val="005567F2"/>
    <w:rsid w:val="0056282E"/>
    <w:rsid w:val="00566347"/>
    <w:rsid w:val="0056690D"/>
    <w:rsid w:val="00567F29"/>
    <w:rsid w:val="00572E81"/>
    <w:rsid w:val="00577241"/>
    <w:rsid w:val="005825BF"/>
    <w:rsid w:val="00582E6C"/>
    <w:rsid w:val="005854A3"/>
    <w:rsid w:val="00593CD4"/>
    <w:rsid w:val="00597224"/>
    <w:rsid w:val="00597DC6"/>
    <w:rsid w:val="005A0F77"/>
    <w:rsid w:val="005A4CA5"/>
    <w:rsid w:val="005B3B2A"/>
    <w:rsid w:val="005B4062"/>
    <w:rsid w:val="005B6155"/>
    <w:rsid w:val="005C1740"/>
    <w:rsid w:val="005C7E34"/>
    <w:rsid w:val="005D3435"/>
    <w:rsid w:val="005D5B0E"/>
    <w:rsid w:val="005E00D3"/>
    <w:rsid w:val="005E6517"/>
    <w:rsid w:val="00601784"/>
    <w:rsid w:val="006045E5"/>
    <w:rsid w:val="00605010"/>
    <w:rsid w:val="00605AD3"/>
    <w:rsid w:val="0061034C"/>
    <w:rsid w:val="00611AED"/>
    <w:rsid w:val="00612036"/>
    <w:rsid w:val="00612A4E"/>
    <w:rsid w:val="0061734F"/>
    <w:rsid w:val="006224DC"/>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24E"/>
    <w:rsid w:val="00684EE6"/>
    <w:rsid w:val="00685E3C"/>
    <w:rsid w:val="00687C0A"/>
    <w:rsid w:val="00692FE0"/>
    <w:rsid w:val="006A1B04"/>
    <w:rsid w:val="006A41D6"/>
    <w:rsid w:val="006A50D7"/>
    <w:rsid w:val="006A59A3"/>
    <w:rsid w:val="006A64D8"/>
    <w:rsid w:val="006B0710"/>
    <w:rsid w:val="006B2A5C"/>
    <w:rsid w:val="006B44CA"/>
    <w:rsid w:val="006B4714"/>
    <w:rsid w:val="006B6A89"/>
    <w:rsid w:val="006B6BA3"/>
    <w:rsid w:val="006C3E57"/>
    <w:rsid w:val="006C4DD5"/>
    <w:rsid w:val="006C7754"/>
    <w:rsid w:val="006E0FE1"/>
    <w:rsid w:val="006E2514"/>
    <w:rsid w:val="006E32AC"/>
    <w:rsid w:val="006E390D"/>
    <w:rsid w:val="006E4F12"/>
    <w:rsid w:val="006E78D6"/>
    <w:rsid w:val="006F0E3E"/>
    <w:rsid w:val="006F6394"/>
    <w:rsid w:val="006F7042"/>
    <w:rsid w:val="007005CA"/>
    <w:rsid w:val="00702E23"/>
    <w:rsid w:val="00707088"/>
    <w:rsid w:val="00707439"/>
    <w:rsid w:val="00710314"/>
    <w:rsid w:val="007118CE"/>
    <w:rsid w:val="00716BBF"/>
    <w:rsid w:val="00725929"/>
    <w:rsid w:val="00727FB3"/>
    <w:rsid w:val="00734AA8"/>
    <w:rsid w:val="00734EBB"/>
    <w:rsid w:val="007354EE"/>
    <w:rsid w:val="007355AF"/>
    <w:rsid w:val="00740BFA"/>
    <w:rsid w:val="00743F19"/>
    <w:rsid w:val="00745904"/>
    <w:rsid w:val="00746904"/>
    <w:rsid w:val="00753315"/>
    <w:rsid w:val="00753877"/>
    <w:rsid w:val="007617ED"/>
    <w:rsid w:val="00762E43"/>
    <w:rsid w:val="00763919"/>
    <w:rsid w:val="007702DA"/>
    <w:rsid w:val="00771BDD"/>
    <w:rsid w:val="0077715F"/>
    <w:rsid w:val="00783ACC"/>
    <w:rsid w:val="0078411F"/>
    <w:rsid w:val="007913F6"/>
    <w:rsid w:val="0079293B"/>
    <w:rsid w:val="007930AC"/>
    <w:rsid w:val="00797F09"/>
    <w:rsid w:val="007A5227"/>
    <w:rsid w:val="007B1BB0"/>
    <w:rsid w:val="007B43E3"/>
    <w:rsid w:val="007B6CCF"/>
    <w:rsid w:val="007C2214"/>
    <w:rsid w:val="007C33BC"/>
    <w:rsid w:val="007D3BE3"/>
    <w:rsid w:val="007E1615"/>
    <w:rsid w:val="007E19FA"/>
    <w:rsid w:val="007F1D5A"/>
    <w:rsid w:val="007F2817"/>
    <w:rsid w:val="007F5A37"/>
    <w:rsid w:val="00800CAB"/>
    <w:rsid w:val="00806D17"/>
    <w:rsid w:val="00807DCB"/>
    <w:rsid w:val="00813F7F"/>
    <w:rsid w:val="008152CD"/>
    <w:rsid w:val="008215EA"/>
    <w:rsid w:val="00823CDB"/>
    <w:rsid w:val="00824686"/>
    <w:rsid w:val="00825322"/>
    <w:rsid w:val="00825750"/>
    <w:rsid w:val="00831509"/>
    <w:rsid w:val="0083281F"/>
    <w:rsid w:val="008340BE"/>
    <w:rsid w:val="008368BC"/>
    <w:rsid w:val="008376DC"/>
    <w:rsid w:val="00837A92"/>
    <w:rsid w:val="00840424"/>
    <w:rsid w:val="008409E7"/>
    <w:rsid w:val="008423E7"/>
    <w:rsid w:val="008435CC"/>
    <w:rsid w:val="00845E5F"/>
    <w:rsid w:val="008470DD"/>
    <w:rsid w:val="00847317"/>
    <w:rsid w:val="00851E9D"/>
    <w:rsid w:val="0085501B"/>
    <w:rsid w:val="008566F8"/>
    <w:rsid w:val="00867ED0"/>
    <w:rsid w:val="00874687"/>
    <w:rsid w:val="008764B9"/>
    <w:rsid w:val="00887A6F"/>
    <w:rsid w:val="00887E15"/>
    <w:rsid w:val="00887E64"/>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6FE0"/>
    <w:rsid w:val="00907048"/>
    <w:rsid w:val="009106EF"/>
    <w:rsid w:val="00910F18"/>
    <w:rsid w:val="00916DB4"/>
    <w:rsid w:val="009321D1"/>
    <w:rsid w:val="00941B70"/>
    <w:rsid w:val="00942A2C"/>
    <w:rsid w:val="009456CD"/>
    <w:rsid w:val="00947F52"/>
    <w:rsid w:val="00951519"/>
    <w:rsid w:val="009572AB"/>
    <w:rsid w:val="00957F57"/>
    <w:rsid w:val="009679D2"/>
    <w:rsid w:val="009806AA"/>
    <w:rsid w:val="009850BB"/>
    <w:rsid w:val="0098766C"/>
    <w:rsid w:val="00992511"/>
    <w:rsid w:val="00996523"/>
    <w:rsid w:val="009A0D41"/>
    <w:rsid w:val="009A1003"/>
    <w:rsid w:val="009A135B"/>
    <w:rsid w:val="009A1D65"/>
    <w:rsid w:val="009A34EF"/>
    <w:rsid w:val="009A5D9F"/>
    <w:rsid w:val="009B25BD"/>
    <w:rsid w:val="009B2B98"/>
    <w:rsid w:val="009B6351"/>
    <w:rsid w:val="009B6642"/>
    <w:rsid w:val="009C06F8"/>
    <w:rsid w:val="009C7A4B"/>
    <w:rsid w:val="009C7BDA"/>
    <w:rsid w:val="009D12CE"/>
    <w:rsid w:val="009D37AC"/>
    <w:rsid w:val="009D59AF"/>
    <w:rsid w:val="009E2394"/>
    <w:rsid w:val="009E42C0"/>
    <w:rsid w:val="009E4539"/>
    <w:rsid w:val="009F23DC"/>
    <w:rsid w:val="00A14B6A"/>
    <w:rsid w:val="00A20EF8"/>
    <w:rsid w:val="00A259B9"/>
    <w:rsid w:val="00A31245"/>
    <w:rsid w:val="00A3180D"/>
    <w:rsid w:val="00A35B8A"/>
    <w:rsid w:val="00A37CC2"/>
    <w:rsid w:val="00A41AB5"/>
    <w:rsid w:val="00A41E9C"/>
    <w:rsid w:val="00A43BBE"/>
    <w:rsid w:val="00A47D8B"/>
    <w:rsid w:val="00A507F5"/>
    <w:rsid w:val="00A52BBB"/>
    <w:rsid w:val="00A53F77"/>
    <w:rsid w:val="00A565BA"/>
    <w:rsid w:val="00A70FA9"/>
    <w:rsid w:val="00A71CAF"/>
    <w:rsid w:val="00A73C4A"/>
    <w:rsid w:val="00A77461"/>
    <w:rsid w:val="00A81291"/>
    <w:rsid w:val="00A819B1"/>
    <w:rsid w:val="00A81DE8"/>
    <w:rsid w:val="00A918D8"/>
    <w:rsid w:val="00A94E29"/>
    <w:rsid w:val="00A95807"/>
    <w:rsid w:val="00AA2D5B"/>
    <w:rsid w:val="00AA44AD"/>
    <w:rsid w:val="00AA506B"/>
    <w:rsid w:val="00AA6757"/>
    <w:rsid w:val="00AB4D09"/>
    <w:rsid w:val="00AB58CD"/>
    <w:rsid w:val="00AC2A54"/>
    <w:rsid w:val="00AC423F"/>
    <w:rsid w:val="00AD6871"/>
    <w:rsid w:val="00AE0C7A"/>
    <w:rsid w:val="00AE4739"/>
    <w:rsid w:val="00AE6D66"/>
    <w:rsid w:val="00AF0C3B"/>
    <w:rsid w:val="00AF1255"/>
    <w:rsid w:val="00AF286B"/>
    <w:rsid w:val="00AF37E8"/>
    <w:rsid w:val="00AF6BCE"/>
    <w:rsid w:val="00B04221"/>
    <w:rsid w:val="00B1157F"/>
    <w:rsid w:val="00B1207A"/>
    <w:rsid w:val="00B13BBC"/>
    <w:rsid w:val="00B169D5"/>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6FD7"/>
    <w:rsid w:val="00B67C04"/>
    <w:rsid w:val="00B8233E"/>
    <w:rsid w:val="00B84146"/>
    <w:rsid w:val="00B842C5"/>
    <w:rsid w:val="00B8699A"/>
    <w:rsid w:val="00B94721"/>
    <w:rsid w:val="00B974A5"/>
    <w:rsid w:val="00B979F4"/>
    <w:rsid w:val="00BA5687"/>
    <w:rsid w:val="00BB1286"/>
    <w:rsid w:val="00BB7E70"/>
    <w:rsid w:val="00BC4E23"/>
    <w:rsid w:val="00BD55F5"/>
    <w:rsid w:val="00BE1636"/>
    <w:rsid w:val="00BE1BAF"/>
    <w:rsid w:val="00BE6EBB"/>
    <w:rsid w:val="00BE7A63"/>
    <w:rsid w:val="00BE7B9D"/>
    <w:rsid w:val="00BF0DF0"/>
    <w:rsid w:val="00BF3699"/>
    <w:rsid w:val="00BF4602"/>
    <w:rsid w:val="00BF4B4A"/>
    <w:rsid w:val="00BF4F4B"/>
    <w:rsid w:val="00C0140E"/>
    <w:rsid w:val="00C11389"/>
    <w:rsid w:val="00C128B5"/>
    <w:rsid w:val="00C14C41"/>
    <w:rsid w:val="00C1590A"/>
    <w:rsid w:val="00C17B71"/>
    <w:rsid w:val="00C17BE0"/>
    <w:rsid w:val="00C2475E"/>
    <w:rsid w:val="00C24832"/>
    <w:rsid w:val="00C25B44"/>
    <w:rsid w:val="00C25FC2"/>
    <w:rsid w:val="00C30210"/>
    <w:rsid w:val="00C35911"/>
    <w:rsid w:val="00C4045D"/>
    <w:rsid w:val="00C46584"/>
    <w:rsid w:val="00C52CD3"/>
    <w:rsid w:val="00C54B6B"/>
    <w:rsid w:val="00C55104"/>
    <w:rsid w:val="00C56C77"/>
    <w:rsid w:val="00C61647"/>
    <w:rsid w:val="00C6418A"/>
    <w:rsid w:val="00C660C0"/>
    <w:rsid w:val="00C660F8"/>
    <w:rsid w:val="00C7575E"/>
    <w:rsid w:val="00C766B8"/>
    <w:rsid w:val="00C7746C"/>
    <w:rsid w:val="00C80E7E"/>
    <w:rsid w:val="00C83CE1"/>
    <w:rsid w:val="00C847A1"/>
    <w:rsid w:val="00C944B3"/>
    <w:rsid w:val="00C96C0C"/>
    <w:rsid w:val="00CA64B3"/>
    <w:rsid w:val="00CA6D84"/>
    <w:rsid w:val="00CA7446"/>
    <w:rsid w:val="00CA7862"/>
    <w:rsid w:val="00CB3592"/>
    <w:rsid w:val="00CC0E9D"/>
    <w:rsid w:val="00CC2A76"/>
    <w:rsid w:val="00CC2C9F"/>
    <w:rsid w:val="00CC7591"/>
    <w:rsid w:val="00CD5EF4"/>
    <w:rsid w:val="00CD78F9"/>
    <w:rsid w:val="00CE2FD1"/>
    <w:rsid w:val="00CE4095"/>
    <w:rsid w:val="00CE6992"/>
    <w:rsid w:val="00CE6A14"/>
    <w:rsid w:val="00CF0A00"/>
    <w:rsid w:val="00CF7EF5"/>
    <w:rsid w:val="00D01348"/>
    <w:rsid w:val="00D07C4F"/>
    <w:rsid w:val="00D12E93"/>
    <w:rsid w:val="00D1429A"/>
    <w:rsid w:val="00D15343"/>
    <w:rsid w:val="00D20AAF"/>
    <w:rsid w:val="00D30902"/>
    <w:rsid w:val="00D32FFA"/>
    <w:rsid w:val="00D3456B"/>
    <w:rsid w:val="00D41C29"/>
    <w:rsid w:val="00D42F2C"/>
    <w:rsid w:val="00D44820"/>
    <w:rsid w:val="00D44F8E"/>
    <w:rsid w:val="00D4716C"/>
    <w:rsid w:val="00D504A8"/>
    <w:rsid w:val="00D515B5"/>
    <w:rsid w:val="00D54641"/>
    <w:rsid w:val="00D56492"/>
    <w:rsid w:val="00D5676F"/>
    <w:rsid w:val="00D63E00"/>
    <w:rsid w:val="00D659C9"/>
    <w:rsid w:val="00D65C68"/>
    <w:rsid w:val="00D7178C"/>
    <w:rsid w:val="00D8721E"/>
    <w:rsid w:val="00D87CBB"/>
    <w:rsid w:val="00DA7863"/>
    <w:rsid w:val="00DB0612"/>
    <w:rsid w:val="00DB07D2"/>
    <w:rsid w:val="00DC42F1"/>
    <w:rsid w:val="00DC5998"/>
    <w:rsid w:val="00DC6870"/>
    <w:rsid w:val="00DC7D39"/>
    <w:rsid w:val="00DD340B"/>
    <w:rsid w:val="00DD79B8"/>
    <w:rsid w:val="00DE2B58"/>
    <w:rsid w:val="00DE70E0"/>
    <w:rsid w:val="00DE79CB"/>
    <w:rsid w:val="00DF1333"/>
    <w:rsid w:val="00E05F15"/>
    <w:rsid w:val="00E12008"/>
    <w:rsid w:val="00E148C8"/>
    <w:rsid w:val="00E23658"/>
    <w:rsid w:val="00E2479F"/>
    <w:rsid w:val="00E32D95"/>
    <w:rsid w:val="00E32EE4"/>
    <w:rsid w:val="00E363C7"/>
    <w:rsid w:val="00E439BA"/>
    <w:rsid w:val="00E456D6"/>
    <w:rsid w:val="00E5196A"/>
    <w:rsid w:val="00E52D58"/>
    <w:rsid w:val="00E6020A"/>
    <w:rsid w:val="00E621F8"/>
    <w:rsid w:val="00E65F1D"/>
    <w:rsid w:val="00E70B9D"/>
    <w:rsid w:val="00E70D89"/>
    <w:rsid w:val="00E73347"/>
    <w:rsid w:val="00E75BAA"/>
    <w:rsid w:val="00E77E6D"/>
    <w:rsid w:val="00E77F2D"/>
    <w:rsid w:val="00E801E5"/>
    <w:rsid w:val="00E80F60"/>
    <w:rsid w:val="00E845A5"/>
    <w:rsid w:val="00E85D73"/>
    <w:rsid w:val="00E86351"/>
    <w:rsid w:val="00E91A1F"/>
    <w:rsid w:val="00E96627"/>
    <w:rsid w:val="00EA36B4"/>
    <w:rsid w:val="00EA5FA8"/>
    <w:rsid w:val="00EB2EED"/>
    <w:rsid w:val="00EB4A9F"/>
    <w:rsid w:val="00EC5CEE"/>
    <w:rsid w:val="00ED3AA4"/>
    <w:rsid w:val="00ED4523"/>
    <w:rsid w:val="00EE0333"/>
    <w:rsid w:val="00EE1618"/>
    <w:rsid w:val="00EE56D4"/>
    <w:rsid w:val="00EE7383"/>
    <w:rsid w:val="00EF3F9D"/>
    <w:rsid w:val="00EF415E"/>
    <w:rsid w:val="00EF7E72"/>
    <w:rsid w:val="00F1489A"/>
    <w:rsid w:val="00F23221"/>
    <w:rsid w:val="00F23F99"/>
    <w:rsid w:val="00F24607"/>
    <w:rsid w:val="00F24C87"/>
    <w:rsid w:val="00F260B6"/>
    <w:rsid w:val="00F27783"/>
    <w:rsid w:val="00F30846"/>
    <w:rsid w:val="00F30C12"/>
    <w:rsid w:val="00F35E84"/>
    <w:rsid w:val="00F36CF2"/>
    <w:rsid w:val="00F4100F"/>
    <w:rsid w:val="00F43EE5"/>
    <w:rsid w:val="00F44A82"/>
    <w:rsid w:val="00F45794"/>
    <w:rsid w:val="00F47949"/>
    <w:rsid w:val="00F523A1"/>
    <w:rsid w:val="00F601E0"/>
    <w:rsid w:val="00F60854"/>
    <w:rsid w:val="00F64451"/>
    <w:rsid w:val="00F653BD"/>
    <w:rsid w:val="00F7109C"/>
    <w:rsid w:val="00F7135D"/>
    <w:rsid w:val="00F80A39"/>
    <w:rsid w:val="00F820E1"/>
    <w:rsid w:val="00FA2E6C"/>
    <w:rsid w:val="00FA4A85"/>
    <w:rsid w:val="00FA5A76"/>
    <w:rsid w:val="00FB2214"/>
    <w:rsid w:val="00FB5719"/>
    <w:rsid w:val="00FC17E5"/>
    <w:rsid w:val="00FC3660"/>
    <w:rsid w:val="00FC4ADC"/>
    <w:rsid w:val="00FC4D5A"/>
    <w:rsid w:val="00FC5660"/>
    <w:rsid w:val="00FE0E26"/>
    <w:rsid w:val="00FE68DA"/>
    <w:rsid w:val="00FF1683"/>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A993E7"/>
  <w15:docId w15:val="{1AB582CF-C405-42F2-AACC-1AD9858F8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basedOn w:val="Normal"/>
    <w:link w:val="TextoindependienteCar"/>
    <w:uiPriority w:val="99"/>
    <w:rsid w:val="00763919"/>
    <w:pPr>
      <w:spacing w:after="120"/>
      <w:jc w:val="both"/>
    </w:pPr>
    <w:rPr>
      <w:szCs w:val="20"/>
      <w:lang w:val="es-ES_tradnl"/>
    </w:rPr>
  </w:style>
  <w:style w:type="table" w:styleId="Tablaconcuadrcula">
    <w:name w:val="Table Grid"/>
    <w:basedOn w:val="Tablanormal"/>
    <w:rsid w:val="00EE56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34"/>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basedOn w:val="Fuentedeprrafopredeter"/>
    <w:link w:val="Textoindependiente"/>
    <w:uiPriority w:val="99"/>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99"/>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34"/>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65079068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c.cl/registracioncodelc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cid:image003.jpg@01D341ED.574F0F50" TargetMode="External"/><Relationship Id="rId17" Type="http://schemas.openxmlformats.org/officeDocument/2006/relationships/hyperlink" Target="mailto:precalificacion.ptras@codelco.cl" TargetMode="External"/><Relationship Id="rId2" Type="http://schemas.openxmlformats.org/officeDocument/2006/relationships/customXml" Target="../customXml/item2.xml"/><Relationship Id="rId16" Type="http://schemas.openxmlformats.org/officeDocument/2006/relationships/hyperlink" Target="mailto:portalcompras@codelco.cl"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hile@achilles.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hilles.com/chil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5836D-F9EE-4756-A9A4-779D7B81F096}">
  <ds:schemaRefs>
    <ds:schemaRef ds:uri="http://schemas.microsoft.com/sharepoint/v3/contenttype/forms"/>
  </ds:schemaRefs>
</ds:datastoreItem>
</file>

<file path=customXml/itemProps2.xml><?xml version="1.0" encoding="utf-8"?>
<ds:datastoreItem xmlns:ds="http://schemas.openxmlformats.org/officeDocument/2006/customXml" ds:itemID="{F55D0734-030A-4A25-BDB7-D055288B88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291FF18-5C73-4D62-9676-2358C77984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0DBBFDA-239C-4311-A5EE-B886456F9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8</Pages>
  <Words>1872</Words>
  <Characters>10302</Characters>
  <Application>Microsoft Office Word</Application>
  <DocSecurity>0</DocSecurity>
  <Lines>85</Lines>
  <Paragraphs>24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12150</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ASald002@codelco.cl;PLobo@codelco.cl</dc:creator>
  <cp:lastModifiedBy>Diaz Cortes Daniel (Contratista-VP)</cp:lastModifiedBy>
  <cp:revision>14</cp:revision>
  <cp:lastPrinted>2017-10-11T21:52:00Z</cp:lastPrinted>
  <dcterms:created xsi:type="dcterms:W3CDTF">2018-04-24T18:30:00Z</dcterms:created>
  <dcterms:modified xsi:type="dcterms:W3CDTF">2018-05-07T12:20:00Z</dcterms:modified>
</cp:coreProperties>
</file>